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48E970D" w14:textId="77777777" w:rsidR="00D301E3" w:rsidRDefault="00D301E3">
      <w:pPr>
        <w:jc w:val="center"/>
        <w:rPr>
          <w:ins w:id="0" w:author="Kelly, DeAnn" w:date="2016-11-17T09:34:00Z"/>
          <w:rFonts w:ascii="Arial" w:eastAsia="Arial" w:hAnsi="Arial" w:cs="Arial"/>
          <w:b/>
          <w:sz w:val="36"/>
          <w:szCs w:val="36"/>
        </w:rPr>
      </w:pPr>
    </w:p>
    <w:p w14:paraId="7596C80B" w14:textId="77777777" w:rsidR="00F52200" w:rsidRDefault="00C169AE">
      <w:pPr>
        <w:jc w:val="center"/>
      </w:pPr>
      <w:r>
        <w:rPr>
          <w:rFonts w:ascii="Arial" w:eastAsia="Arial" w:hAnsi="Arial" w:cs="Arial"/>
          <w:b/>
          <w:sz w:val="36"/>
          <w:szCs w:val="36"/>
        </w:rPr>
        <w:t>MCCF EDI TAS TSRX-1</w:t>
      </w:r>
    </w:p>
    <w:p w14:paraId="34853639" w14:textId="77777777" w:rsidR="00F52200" w:rsidRDefault="00C169AE">
      <w:pPr>
        <w:spacing w:before="120" w:after="120"/>
        <w:jc w:val="center"/>
      </w:pPr>
      <w:r>
        <w:rPr>
          <w:rFonts w:ascii="Arial" w:eastAsia="Arial" w:hAnsi="Arial" w:cs="Arial"/>
          <w:b/>
          <w:sz w:val="36"/>
          <w:szCs w:val="36"/>
        </w:rPr>
        <w:t>Design Document</w:t>
      </w:r>
    </w:p>
    <w:p w14:paraId="757DF5A8" w14:textId="77777777" w:rsidR="00F52200" w:rsidRDefault="00F52200">
      <w:pPr>
        <w:pStyle w:val="Title"/>
      </w:pPr>
    </w:p>
    <w:p w14:paraId="7C461CC6" w14:textId="77777777" w:rsidR="00F52200" w:rsidRDefault="00F52200">
      <w:pPr>
        <w:spacing w:before="120" w:after="120"/>
        <w:jc w:val="center"/>
      </w:pPr>
    </w:p>
    <w:p w14:paraId="28CAC3C1" w14:textId="77777777" w:rsidR="00F52200" w:rsidRDefault="00F52200">
      <w:pPr>
        <w:pStyle w:val="Title"/>
      </w:pPr>
    </w:p>
    <w:p w14:paraId="05C48547" w14:textId="77777777" w:rsidR="00F52200" w:rsidRDefault="00C169AE">
      <w:pPr>
        <w:keepLines/>
        <w:spacing w:before="60" w:after="120"/>
        <w:jc w:val="center"/>
      </w:pPr>
      <w:r>
        <w:rPr>
          <w:noProof/>
        </w:rPr>
        <w:drawing>
          <wp:inline distT="0" distB="0" distL="0" distR="0" wp14:anchorId="73D0B96A" wp14:editId="29661E9B">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8"/>
                    <a:srcRect/>
                    <a:stretch>
                      <a:fillRect/>
                    </a:stretch>
                  </pic:blipFill>
                  <pic:spPr>
                    <a:xfrm>
                      <a:off x="0" y="0"/>
                      <a:ext cx="2171700" cy="2171700"/>
                    </a:xfrm>
                    <a:prstGeom prst="rect">
                      <a:avLst/>
                    </a:prstGeom>
                    <a:ln/>
                  </pic:spPr>
                </pic:pic>
              </a:graphicData>
            </a:graphic>
          </wp:inline>
        </w:drawing>
      </w:r>
    </w:p>
    <w:p w14:paraId="5F39B72E" w14:textId="77777777" w:rsidR="00F52200" w:rsidRDefault="00F52200">
      <w:pPr>
        <w:pStyle w:val="Title"/>
      </w:pPr>
    </w:p>
    <w:p w14:paraId="44353701" w14:textId="77777777" w:rsidR="00F52200" w:rsidRPr="00E07110" w:rsidRDefault="00C169AE">
      <w:pPr>
        <w:pStyle w:val="Title"/>
        <w:rPr>
          <w:sz w:val="28"/>
          <w:szCs w:val="28"/>
        </w:rPr>
      </w:pPr>
      <w:r w:rsidRPr="00E07110">
        <w:rPr>
          <w:sz w:val="28"/>
          <w:szCs w:val="28"/>
        </w:rPr>
        <w:t>Department of Veterans Affairs</w:t>
      </w:r>
    </w:p>
    <w:p w14:paraId="488BEC4B" w14:textId="77777777" w:rsidR="00F52200" w:rsidRPr="00E07110" w:rsidRDefault="00C169AE">
      <w:pPr>
        <w:spacing w:before="120" w:after="120"/>
        <w:jc w:val="center"/>
        <w:rPr>
          <w:sz w:val="28"/>
          <w:szCs w:val="28"/>
        </w:rPr>
      </w:pPr>
      <w:r w:rsidRPr="00E07110">
        <w:rPr>
          <w:rFonts w:ascii="Arial" w:eastAsia="Arial" w:hAnsi="Arial" w:cs="Arial"/>
          <w:b/>
          <w:sz w:val="28"/>
          <w:szCs w:val="28"/>
        </w:rPr>
        <w:t>November 2016</w:t>
      </w:r>
    </w:p>
    <w:p w14:paraId="3AF4C54D" w14:textId="77777777" w:rsidR="00F52200" w:rsidRDefault="00C169AE">
      <w:pPr>
        <w:spacing w:before="120" w:after="120"/>
        <w:jc w:val="center"/>
      </w:pPr>
      <w:r w:rsidRPr="00E07110">
        <w:rPr>
          <w:rFonts w:ascii="Arial" w:eastAsia="Arial" w:hAnsi="Arial" w:cs="Arial"/>
          <w:b/>
          <w:sz w:val="28"/>
          <w:szCs w:val="28"/>
        </w:rPr>
        <w:t>Version 1.0</w:t>
      </w:r>
    </w:p>
    <w:p w14:paraId="5B41DC75" w14:textId="77777777" w:rsidR="00F52200" w:rsidRDefault="00C169AE">
      <w:r>
        <w:br w:type="page"/>
      </w:r>
    </w:p>
    <w:p w14:paraId="08B36B45" w14:textId="77777777" w:rsidR="005B1BDC" w:rsidRDefault="005B1BDC">
      <w:pPr>
        <w:sectPr w:rsidR="005B1BDC">
          <w:headerReference w:type="default" r:id="rId9"/>
          <w:footerReference w:type="default" r:id="rId10"/>
          <w:pgSz w:w="12240" w:h="15840"/>
          <w:pgMar w:top="1440" w:right="1440" w:bottom="1440" w:left="1440" w:header="720" w:footer="720" w:gutter="0"/>
          <w:pgNumType w:start="1"/>
          <w:cols w:space="720"/>
        </w:sectPr>
      </w:pPr>
    </w:p>
    <w:p w14:paraId="6626E5B8" w14:textId="77777777" w:rsidR="00F52200" w:rsidRDefault="00F52200"/>
    <w:p w14:paraId="7D47B1C3" w14:textId="77777777" w:rsidR="00F52200" w:rsidRDefault="00F52200">
      <w:pPr>
        <w:widowControl w:val="0"/>
        <w:spacing w:line="276" w:lineRule="auto"/>
        <w:sectPr w:rsidR="00F52200">
          <w:pgSz w:w="12240" w:h="15840"/>
          <w:pgMar w:top="1440" w:right="1440" w:bottom="1440" w:left="1440" w:header="720" w:footer="720" w:gutter="0"/>
          <w:pgNumType w:start="1"/>
          <w:cols w:space="720"/>
        </w:sectPr>
      </w:pPr>
    </w:p>
    <w:p w14:paraId="427B7196" w14:textId="77777777" w:rsidR="00F52200" w:rsidRDefault="00C169AE">
      <w:pPr>
        <w:spacing w:before="120" w:after="120"/>
      </w:pPr>
      <w:r>
        <w:rPr>
          <w:rFonts w:ascii="Calibri" w:eastAsia="Calibri" w:hAnsi="Calibri" w:cs="Calibri"/>
          <w:b/>
        </w:rPr>
        <w:lastRenderedPageBreak/>
        <w:t>User Story Number:</w:t>
      </w:r>
      <w:r>
        <w:rPr>
          <w:rFonts w:ascii="Calibri" w:eastAsia="Calibri" w:hAnsi="Calibri" w:cs="Calibri"/>
        </w:rPr>
        <w:t xml:space="preserve"> </w:t>
      </w:r>
      <w:r>
        <w:t>TSRX-01</w:t>
      </w:r>
    </w:p>
    <w:p w14:paraId="14C16920" w14:textId="77777777" w:rsidR="00F52200" w:rsidRDefault="00C169AE">
      <w:pPr>
        <w:spacing w:before="120" w:after="120"/>
      </w:pPr>
      <w:r>
        <w:rPr>
          <w:rFonts w:ascii="Calibri" w:eastAsia="Calibri" w:hAnsi="Calibri" w:cs="Calibri"/>
          <w:b/>
        </w:rPr>
        <w:t>User Story Name:</w:t>
      </w:r>
      <w:r>
        <w:rPr>
          <w:rFonts w:ascii="Calibri" w:eastAsia="Calibri" w:hAnsi="Calibri" w:cs="Calibri"/>
        </w:rPr>
        <w:t xml:space="preserve"> </w:t>
      </w:r>
      <w:r>
        <w:t>NCPDP ECL Updates</w:t>
      </w:r>
    </w:p>
    <w:p w14:paraId="5AEABE19" w14:textId="77777777" w:rsidR="00F52200" w:rsidRDefault="00C169AE">
      <w:pPr>
        <w:spacing w:before="120" w:after="120"/>
      </w:pPr>
      <w:r>
        <w:rPr>
          <w:rFonts w:ascii="Calibri" w:eastAsia="Calibri" w:hAnsi="Calibri" w:cs="Calibri"/>
          <w:b/>
        </w:rPr>
        <w:t xml:space="preserve">Product Backlog ID: </w:t>
      </w:r>
      <w:r>
        <w:rPr>
          <w:b/>
        </w:rPr>
        <w:t>412</w:t>
      </w:r>
    </w:p>
    <w:p w14:paraId="7A8BBE3D" w14:textId="77777777" w:rsidR="00F52200" w:rsidRDefault="00C169AE">
      <w:pPr>
        <w:spacing w:before="120" w:after="120"/>
      </w:pPr>
      <w:r>
        <w:rPr>
          <w:rFonts w:ascii="Calibri" w:eastAsia="Calibri" w:hAnsi="Calibri" w:cs="Calibri"/>
          <w:b/>
        </w:rPr>
        <w:t>Backlog Priority:</w:t>
      </w:r>
      <w:r>
        <w:rPr>
          <w:rFonts w:ascii="Calibri" w:eastAsia="Calibri" w:hAnsi="Calibri" w:cs="Calibri"/>
        </w:rPr>
        <w:t xml:space="preserve"> </w:t>
      </w:r>
      <w:r>
        <w:t>(High, Medium, Low)</w:t>
      </w:r>
    </w:p>
    <w:p w14:paraId="5E0E1F59" w14:textId="77777777" w:rsidR="00F52200" w:rsidRDefault="00C169AE">
      <w:pPr>
        <w:spacing w:before="120" w:after="120"/>
      </w:pPr>
      <w:r>
        <w:rPr>
          <w:rFonts w:ascii="Calibri" w:eastAsia="Calibri" w:hAnsi="Calibri" w:cs="Calibri"/>
          <w:b/>
        </w:rPr>
        <w:t>Initial Sizing Estimate:</w:t>
      </w:r>
    </w:p>
    <w:p w14:paraId="5ED57677" w14:textId="77777777" w:rsidR="00F52200" w:rsidRDefault="00C169AE">
      <w:pPr>
        <w:spacing w:before="120" w:after="120"/>
      </w:pPr>
      <w:r>
        <w:rPr>
          <w:rFonts w:ascii="Calibri" w:eastAsia="Calibri" w:hAnsi="Calibri" w:cs="Calibri"/>
          <w:b/>
        </w:rPr>
        <w:t>Rational ID:</w:t>
      </w:r>
    </w:p>
    <w:p w14:paraId="3E2EAAF7" w14:textId="77777777" w:rsidR="00F52200" w:rsidRDefault="00C169AE">
      <w:pPr>
        <w:spacing w:before="120" w:after="120"/>
      </w:pPr>
      <w:r>
        <w:rPr>
          <w:rFonts w:ascii="Calibri" w:eastAsia="Calibri" w:hAnsi="Calibri" w:cs="Calibri"/>
          <w:b/>
        </w:rPr>
        <w:t>Author:</w:t>
      </w:r>
      <w:r>
        <w:rPr>
          <w:rFonts w:ascii="Calibri" w:eastAsia="Calibri" w:hAnsi="Calibri" w:cs="Calibri"/>
        </w:rPr>
        <w:t xml:space="preserve"> </w:t>
      </w:r>
      <w:r>
        <w:t>From FY16 MCCF Pharmacy RSD, Section 2.6.1.1</w:t>
      </w:r>
      <w:r>
        <w:rPr>
          <w:rFonts w:ascii="Calibri" w:eastAsia="Calibri" w:hAnsi="Calibri" w:cs="Calibri"/>
        </w:rPr>
        <w:t xml:space="preserve"> </w:t>
      </w:r>
    </w:p>
    <w:p w14:paraId="1F61A99D" w14:textId="77777777" w:rsidR="00F52200" w:rsidRDefault="00C169AE">
      <w:pPr>
        <w:keepNext/>
        <w:spacing w:before="360" w:after="120"/>
      </w:pPr>
      <w:r>
        <w:rPr>
          <w:rFonts w:ascii="Calibri" w:eastAsia="Calibri" w:hAnsi="Calibri" w:cs="Calibri"/>
          <w:b/>
        </w:rPr>
        <w:t>Background</w:t>
      </w:r>
    </w:p>
    <w:p w14:paraId="00B4A463" w14:textId="77777777" w:rsidR="00F52200" w:rsidRDefault="00C169AE">
      <w:pPr>
        <w:spacing w:before="100" w:after="100"/>
      </w:pPr>
      <w:r>
        <w:t xml:space="preserve">The National Council for Prescription Drug Programs (NCPDP) publishes updates to the External Code Lists (ECLs) on a quarterly basis.  The annual ECL implementation schedule incorporates up to four (4) ECL publications each year.  The new annual ECL implementations become effective each October.  NCPDP may publish emergency ECL updates which are required to be implemented any date prior to the scheduled annual implementation date, but must be at least 180 days from the publication date. </w:t>
      </w:r>
    </w:p>
    <w:p w14:paraId="2D130DDB" w14:textId="77777777" w:rsidR="00F52200" w:rsidRDefault="00C169AE">
      <w:pPr>
        <w:keepNext/>
        <w:spacing w:before="360" w:after="120"/>
      </w:pPr>
      <w:r>
        <w:rPr>
          <w:rFonts w:ascii="Calibri" w:eastAsia="Calibri" w:hAnsi="Calibri" w:cs="Calibri"/>
          <w:b/>
        </w:rPr>
        <w:t>Story</w:t>
      </w:r>
    </w:p>
    <w:p w14:paraId="4F07649F" w14:textId="77777777" w:rsidR="00F52200" w:rsidRDefault="00C169AE">
      <w:pPr>
        <w:spacing w:before="100" w:after="100"/>
      </w:pPr>
      <w:r>
        <w:t>As the ECME VistA package responsible for electronic pharmacy claims, I want to send electronic pharmacy claims to third party payers using the latest version of the NCPDP ECL values so that claims are accepted by third party payers without any compliance errors for out of date ECL values.</w:t>
      </w:r>
    </w:p>
    <w:p w14:paraId="69AC19D6" w14:textId="77777777" w:rsidR="00E07110" w:rsidRPr="008F7700" w:rsidRDefault="00E07110" w:rsidP="00E07110">
      <w:pPr>
        <w:pStyle w:val="Heading1"/>
      </w:pPr>
      <w:r w:rsidRPr="005B1BDC">
        <w:rPr>
          <w:rFonts w:asciiTheme="minorHAnsi" w:hAnsiTheme="minorHAnsi"/>
          <w:sz w:val="24"/>
          <w:szCs w:val="24"/>
        </w:rPr>
        <w:t>Conversation</w:t>
      </w:r>
    </w:p>
    <w:p w14:paraId="0A6828D2" w14:textId="77777777" w:rsidR="00E07110" w:rsidRPr="00F341D0" w:rsidRDefault="00E07110" w:rsidP="00E07110">
      <w:pPr>
        <w:pStyle w:val="BodyText"/>
        <w:rPr>
          <w:rFonts w:ascii="Times New Roman" w:hAnsi="Times New Roman"/>
        </w:rPr>
      </w:pPr>
      <w:r w:rsidRPr="00F341D0">
        <w:rPr>
          <w:rFonts w:ascii="Times New Roman" w:hAnsi="Times New Roman"/>
        </w:rPr>
        <w:t>ECME VistA package needs to be modified so that electronic claims can continue to be submitted to third party payers with the appropriate NCPDP External Code List (ECL) values.  Claims that do not comply with the latest ECLs may be rejected by third party payers.</w:t>
      </w:r>
    </w:p>
    <w:p w14:paraId="58F2C05A"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Development team will complete an analysis of the ECLs published on/after January 2016 to determine impacts of update to ECME</w:t>
      </w:r>
      <w:ins w:id="12" w:author="Kelly, DeAnn" w:date="2016-11-17T09:30:00Z">
        <w:r w:rsidR="00A848A7">
          <w:rPr>
            <w:rFonts w:ascii="Times New Roman" w:hAnsi="Times New Roman"/>
          </w:rPr>
          <w:t>, including:</w:t>
        </w:r>
      </w:ins>
    </w:p>
    <w:p w14:paraId="73CA2225" w14:textId="77777777" w:rsidR="00E07110" w:rsidRPr="00F341D0" w:rsidRDefault="00E07110" w:rsidP="00E07110">
      <w:pPr>
        <w:pStyle w:val="BodyText"/>
        <w:numPr>
          <w:ilvl w:val="1"/>
          <w:numId w:val="5"/>
        </w:numPr>
        <w:tabs>
          <w:tab w:val="left" w:pos="720"/>
        </w:tabs>
        <w:suppressAutoHyphens w:val="0"/>
        <w:spacing w:before="120" w:after="120"/>
        <w:rPr>
          <w:rFonts w:ascii="Times New Roman" w:hAnsi="Times New Roman"/>
        </w:rPr>
      </w:pPr>
      <w:r w:rsidRPr="00F341D0">
        <w:rPr>
          <w:rFonts w:ascii="Times New Roman" w:hAnsi="Times New Roman"/>
        </w:rPr>
        <w:t>Analysis will include summary of impacts to ECME and data values to update</w:t>
      </w:r>
    </w:p>
    <w:p w14:paraId="2C8CE366" w14:textId="77777777" w:rsidR="00E07110" w:rsidRPr="00F341D0" w:rsidRDefault="00E07110" w:rsidP="00E07110">
      <w:pPr>
        <w:pStyle w:val="BodyText"/>
        <w:numPr>
          <w:ilvl w:val="1"/>
          <w:numId w:val="5"/>
        </w:numPr>
        <w:tabs>
          <w:tab w:val="left" w:pos="720"/>
        </w:tabs>
        <w:suppressAutoHyphens w:val="0"/>
        <w:spacing w:before="120" w:after="120"/>
        <w:rPr>
          <w:rFonts w:ascii="Times New Roman" w:hAnsi="Times New Roman"/>
        </w:rPr>
      </w:pPr>
      <w:r w:rsidRPr="00F341D0">
        <w:rPr>
          <w:rFonts w:ascii="Times New Roman" w:hAnsi="Times New Roman"/>
        </w:rPr>
        <w:t>Results of the analysis will be shared with Financial Services Center (FSC) to ensure new values are updated appropriately in the FSC system.</w:t>
      </w:r>
    </w:p>
    <w:p w14:paraId="33FC8092"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Update VistA with the NCPDP ECL updates published after the E7 October 2015 quarterly release (October 2015 ECLs were deployed with patch BPS*1*20). </w:t>
      </w:r>
    </w:p>
    <w:p w14:paraId="78DD2392"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ECME stores the fields, field sizes and field values. </w:t>
      </w:r>
    </w:p>
    <w:p w14:paraId="56AAA3A1"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lastRenderedPageBreak/>
        <w:t xml:space="preserve">Update ECME screens as necessary to ensure the field values published since E7 October 2015 NCPDP ECL are available for use. </w:t>
      </w:r>
    </w:p>
    <w:p w14:paraId="6B54409C"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Update ECME reports as necessary to ensure </w:t>
      </w:r>
      <w:r w:rsidRPr="00F6051E">
        <w:rPr>
          <w:rFonts w:ascii="Times New Roman" w:hAnsi="Times New Roman"/>
        </w:rPr>
        <w:t>the field</w:t>
      </w:r>
      <w:r w:rsidRPr="00F341D0">
        <w:rPr>
          <w:rFonts w:ascii="Times New Roman" w:hAnsi="Times New Roman"/>
        </w:rPr>
        <w:t xml:space="preserve"> values published since E7 October 2015 NCPDP ECL are available. </w:t>
      </w:r>
    </w:p>
    <w:p w14:paraId="1A3F9ACF"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Update the </w:t>
      </w:r>
      <w:r>
        <w:rPr>
          <w:rFonts w:ascii="Times New Roman" w:hAnsi="Times New Roman"/>
        </w:rPr>
        <w:t>list of Reject Codes and any other ECL Codes</w:t>
      </w:r>
      <w:r w:rsidRPr="00F341D0">
        <w:rPr>
          <w:rFonts w:ascii="Times New Roman" w:hAnsi="Times New Roman"/>
        </w:rPr>
        <w:t xml:space="preserve"> according to the NCPDP ECLs published on/after January 2016 </w:t>
      </w:r>
    </w:p>
    <w:p w14:paraId="1522ADAD" w14:textId="77777777" w:rsidR="00E07110" w:rsidRPr="00F341D0" w:rsidRDefault="00E07110" w:rsidP="00E07110">
      <w:pPr>
        <w:pStyle w:val="BodyText"/>
        <w:numPr>
          <w:ilvl w:val="1"/>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Must ensure </w:t>
      </w:r>
      <w:r>
        <w:rPr>
          <w:rFonts w:ascii="Times New Roman" w:hAnsi="Times New Roman"/>
        </w:rPr>
        <w:t>all</w:t>
      </w:r>
      <w:r w:rsidRPr="00F341D0">
        <w:rPr>
          <w:rFonts w:ascii="Times New Roman" w:hAnsi="Times New Roman"/>
        </w:rPr>
        <w:t xml:space="preserve"> values are available for use when transmitting ePharmacy claims.</w:t>
      </w:r>
    </w:p>
    <w:p w14:paraId="6E6D7B58" w14:textId="77777777" w:rsidR="00E07110" w:rsidRPr="00F341D0" w:rsidRDefault="00E07110" w:rsidP="00E07110">
      <w:pPr>
        <w:pStyle w:val="ListParagraph"/>
        <w:numPr>
          <w:ilvl w:val="0"/>
          <w:numId w:val="5"/>
        </w:numPr>
        <w:rPr>
          <w:rFonts w:ascii="Times New Roman" w:hAnsi="Times New Roman" w:cs="Times New Roman"/>
          <w:b/>
          <w:bCs/>
          <w:iCs/>
          <w:sz w:val="24"/>
        </w:rPr>
      </w:pPr>
      <w:bookmarkStart w:id="13" w:name="_Toc415222532"/>
      <w:r w:rsidRPr="00F341D0">
        <w:rPr>
          <w:rFonts w:ascii="Times New Roman" w:hAnsi="Times New Roman" w:cs="Times New Roman"/>
          <w:sz w:val="24"/>
        </w:rPr>
        <w:t>The system shall support new and modified reject codes for NCPDP Telecommunications for versions published on/after January 2016.</w:t>
      </w:r>
      <w:bookmarkEnd w:id="13"/>
    </w:p>
    <w:p w14:paraId="7921D354" w14:textId="77777777" w:rsidR="00F52200" w:rsidRDefault="00C169AE">
      <w:pPr>
        <w:keepNext/>
        <w:spacing w:before="360" w:after="120"/>
      </w:pPr>
      <w:r>
        <w:rPr>
          <w:rFonts w:ascii="Calibri" w:eastAsia="Calibri" w:hAnsi="Calibri" w:cs="Calibri"/>
          <w:b/>
        </w:rPr>
        <w:t>Design</w:t>
      </w:r>
    </w:p>
    <w:p w14:paraId="21B5412B" w14:textId="77777777" w:rsidR="00F52200" w:rsidRDefault="00C169AE" w:rsidP="00E07110">
      <w:pPr>
        <w:spacing w:before="100" w:after="100"/>
      </w:pPr>
      <w:r>
        <w:t>In reviewing the latest NCPDP ECL update (October 2016), it was determined that updates must be made to the VistA files corresponding to NCPDP field 511-FB Reject Code and NCPDP field 420-DK Submission Clarification Code.</w:t>
      </w:r>
    </w:p>
    <w:p w14:paraId="4191C7A4" w14:textId="77777777" w:rsidR="00F52200" w:rsidRDefault="00C169AE" w:rsidP="00E07110">
      <w:pPr>
        <w:spacing w:before="100" w:after="100"/>
      </w:pPr>
      <w:r>
        <w:t>Because both the reject code and reject description are identifier fields in file 9002313.93, reject description updates for existing codes must be performed in the BPS patch Pre-Installation routine ^BPS21PRE.  This is done in the pre-install routine so duplicate entries will not be created by KIDS when the data file is added to the system.</w:t>
      </w:r>
    </w:p>
    <w:p w14:paraId="10A4C130" w14:textId="77777777" w:rsidR="00F52200" w:rsidRDefault="00C169AE" w:rsidP="00E07110">
      <w:pPr>
        <w:spacing w:before="100" w:after="100"/>
      </w:pPr>
      <w:r>
        <w:t>The new reject codes will be added to File 9002313.93 (BPS NCPDP REJECT CODES) and the new submission clarification codes will be added to File 9002313.25 (BPS NCPDP CLARIFICATION CODES) in our development environment. When the KIDS build is created, the data in these files will be included as part of the build, and when the KIDS Build is installed at each site</w:t>
      </w:r>
      <w:ins w:id="14" w:author="Kelly, DeAnn" w:date="2016-11-17T09:32:00Z">
        <w:r w:rsidR="00A848A7">
          <w:t>. T</w:t>
        </w:r>
      </w:ins>
      <w:del w:id="15" w:author="Kelly, DeAnn" w:date="2016-11-17T09:32:00Z">
        <w:r w:rsidDel="00A848A7">
          <w:delText>, t</w:delText>
        </w:r>
      </w:del>
      <w:r>
        <w:t>he new reject and clarification codes will be automatically be added to Files 9002313.93 and 9002313.25.</w:t>
      </w:r>
    </w:p>
    <w:p w14:paraId="1B94036A" w14:textId="77777777" w:rsidR="00F52200" w:rsidRDefault="00F52200">
      <w:pPr>
        <w:spacing w:line="276" w:lineRule="auto"/>
      </w:pPr>
    </w:p>
    <w:p w14:paraId="1853BD19" w14:textId="77777777" w:rsidR="00F52200" w:rsidRDefault="00F52200"/>
    <w:tbl>
      <w:tblPr>
        <w:tblStyle w:val="a"/>
        <w:tblW w:w="934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20"/>
        <w:gridCol w:w="960"/>
        <w:gridCol w:w="180"/>
        <w:gridCol w:w="1220"/>
        <w:gridCol w:w="460"/>
        <w:gridCol w:w="580"/>
        <w:gridCol w:w="300"/>
        <w:gridCol w:w="1900"/>
        <w:gridCol w:w="1020"/>
      </w:tblGrid>
      <w:tr w:rsidR="00F52200" w14:paraId="57BFD81E" w14:textId="77777777">
        <w:tc>
          <w:tcPr>
            <w:tcW w:w="2720" w:type="dxa"/>
            <w:shd w:val="clear" w:color="auto" w:fill="F3F3F3"/>
          </w:tcPr>
          <w:p w14:paraId="5F8A1569" w14:textId="77777777" w:rsidR="00F52200" w:rsidRDefault="00C169AE">
            <w:pPr>
              <w:spacing w:before="60" w:after="60"/>
              <w:contextualSpacing w:val="0"/>
            </w:pPr>
            <w:r>
              <w:rPr>
                <w:rFonts w:ascii="Arial" w:eastAsia="Arial" w:hAnsi="Arial" w:cs="Arial"/>
                <w:sz w:val="20"/>
                <w:szCs w:val="20"/>
              </w:rPr>
              <w:t>Subroutine Name</w:t>
            </w:r>
          </w:p>
        </w:tc>
        <w:tc>
          <w:tcPr>
            <w:tcW w:w="6620" w:type="dxa"/>
            <w:gridSpan w:val="8"/>
            <w:tcBorders>
              <w:bottom w:val="single" w:sz="6" w:space="0" w:color="000000"/>
            </w:tcBorders>
            <w:vAlign w:val="center"/>
          </w:tcPr>
          <w:p w14:paraId="4F64593A" w14:textId="77777777" w:rsidR="00F52200" w:rsidRDefault="00C169AE">
            <w:pPr>
              <w:contextualSpacing w:val="0"/>
            </w:pPr>
            <w:r>
              <w:rPr>
                <w:rFonts w:ascii="Arial" w:eastAsia="Arial" w:hAnsi="Arial" w:cs="Arial"/>
                <w:b/>
                <w:sz w:val="22"/>
                <w:szCs w:val="22"/>
              </w:rPr>
              <w:t>REJECTS^BPS21PRE</w:t>
            </w:r>
          </w:p>
        </w:tc>
      </w:tr>
      <w:tr w:rsidR="000009DB" w14:paraId="26687624" w14:textId="77777777">
        <w:tc>
          <w:tcPr>
            <w:tcW w:w="2720" w:type="dxa"/>
            <w:shd w:val="clear" w:color="auto" w:fill="F3F3F3"/>
          </w:tcPr>
          <w:p w14:paraId="75D2CCC3" w14:textId="77777777" w:rsidR="000009DB" w:rsidRDefault="000009DB">
            <w:pPr>
              <w:spacing w:before="60" w:after="60"/>
              <w:contextualSpacing w:val="0"/>
            </w:pPr>
            <w:r>
              <w:rPr>
                <w:rFonts w:ascii="Arial" w:eastAsia="Arial" w:hAnsi="Arial" w:cs="Arial"/>
                <w:sz w:val="20"/>
                <w:szCs w:val="20"/>
              </w:rPr>
              <w:t>Enhancement Category</w:t>
            </w:r>
          </w:p>
        </w:tc>
        <w:tc>
          <w:tcPr>
            <w:tcW w:w="1140" w:type="dxa"/>
            <w:gridSpan w:val="2"/>
            <w:tcBorders>
              <w:right w:val="nil"/>
            </w:tcBorders>
          </w:tcPr>
          <w:p w14:paraId="33065B30" w14:textId="77777777" w:rsidR="000009DB" w:rsidRPr="00882CD6" w:rsidRDefault="000009DB" w:rsidP="00425503">
            <w:pPr>
              <w:spacing w:before="60" w:after="60"/>
              <w:rPr>
                <w:iCs/>
                <w:sz w:val="20"/>
                <w:szCs w:val="20"/>
              </w:rPr>
            </w:pPr>
            <w:r>
              <w:rPr>
                <w:iCs/>
                <w:sz w:val="20"/>
                <w:szCs w:val="20"/>
              </w:rPr>
              <w:fldChar w:fldCharType="begin">
                <w:ffData>
                  <w:name w:val=""/>
                  <w:enabled/>
                  <w:calcOnExit w:val="0"/>
                  <w:checkBox>
                    <w:sizeAuto/>
                    <w:default w:val="1"/>
                  </w:checkBox>
                </w:ffData>
              </w:fldChar>
            </w:r>
            <w:r>
              <w:rPr>
                <w:iCs/>
                <w:sz w:val="20"/>
                <w:szCs w:val="20"/>
              </w:rPr>
              <w:instrText xml:space="preserve"> FORMCHECKBOX </w:instrText>
            </w:r>
            <w:r w:rsidR="001722DF">
              <w:rPr>
                <w:iCs/>
                <w:sz w:val="20"/>
                <w:szCs w:val="20"/>
              </w:rPr>
            </w:r>
            <w:r w:rsidR="001722DF">
              <w:rPr>
                <w:iCs/>
                <w:sz w:val="20"/>
                <w:szCs w:val="20"/>
              </w:rPr>
              <w:fldChar w:fldCharType="separate"/>
            </w:r>
            <w:r>
              <w:rPr>
                <w:iCs/>
                <w:sz w:val="20"/>
                <w:szCs w:val="20"/>
              </w:rPr>
              <w:fldChar w:fldCharType="end"/>
            </w:r>
            <w:r w:rsidRPr="00882CD6">
              <w:rPr>
                <w:iCs/>
                <w:sz w:val="20"/>
                <w:szCs w:val="20"/>
              </w:rPr>
              <w:t xml:space="preserve"> New</w:t>
            </w:r>
          </w:p>
        </w:tc>
        <w:tc>
          <w:tcPr>
            <w:tcW w:w="1220" w:type="dxa"/>
            <w:tcBorders>
              <w:left w:val="nil"/>
              <w:right w:val="nil"/>
            </w:tcBorders>
          </w:tcPr>
          <w:p w14:paraId="15E50E24" w14:textId="77777777" w:rsidR="000009DB" w:rsidRPr="00882CD6" w:rsidRDefault="000009DB" w:rsidP="00425503">
            <w:pPr>
              <w:spacing w:before="60" w:after="60"/>
              <w:rPr>
                <w:iCs/>
                <w:sz w:val="20"/>
                <w:szCs w:val="20"/>
              </w:rPr>
            </w:pPr>
            <w:r>
              <w:rPr>
                <w:iCs/>
                <w:sz w:val="20"/>
                <w:szCs w:val="20"/>
              </w:rPr>
              <w:fldChar w:fldCharType="begin">
                <w:ffData>
                  <w:name w:val=""/>
                  <w:enabled/>
                  <w:calcOnExit w:val="0"/>
                  <w:checkBox>
                    <w:sizeAuto/>
                    <w:default w:val="0"/>
                  </w:checkBox>
                </w:ffData>
              </w:fldChar>
            </w:r>
            <w:r>
              <w:rPr>
                <w:iCs/>
                <w:sz w:val="20"/>
                <w:szCs w:val="20"/>
              </w:rPr>
              <w:instrText xml:space="preserve"> FORMCHECKBOX </w:instrText>
            </w:r>
            <w:r w:rsidR="001722DF">
              <w:rPr>
                <w:iCs/>
                <w:sz w:val="20"/>
                <w:szCs w:val="20"/>
              </w:rPr>
            </w:r>
            <w:r w:rsidR="001722DF">
              <w:rPr>
                <w:iCs/>
                <w:sz w:val="20"/>
                <w:szCs w:val="20"/>
              </w:rPr>
              <w:fldChar w:fldCharType="separate"/>
            </w:r>
            <w:r>
              <w:rPr>
                <w:iCs/>
                <w:sz w:val="20"/>
                <w:szCs w:val="20"/>
              </w:rPr>
              <w:fldChar w:fldCharType="end"/>
            </w:r>
            <w:r w:rsidRPr="00882CD6">
              <w:rPr>
                <w:iCs/>
                <w:sz w:val="20"/>
                <w:szCs w:val="20"/>
              </w:rPr>
              <w:t xml:space="preserve"> Modify</w:t>
            </w:r>
          </w:p>
        </w:tc>
        <w:tc>
          <w:tcPr>
            <w:tcW w:w="1040" w:type="dxa"/>
            <w:gridSpan w:val="2"/>
            <w:tcBorders>
              <w:left w:val="nil"/>
              <w:right w:val="nil"/>
            </w:tcBorders>
          </w:tcPr>
          <w:p w14:paraId="0F5C3C6B" w14:textId="77777777" w:rsidR="000009DB" w:rsidRPr="00882CD6" w:rsidRDefault="000009DB" w:rsidP="00425503">
            <w:pPr>
              <w:spacing w:before="60" w:after="60"/>
              <w:rPr>
                <w:iCs/>
                <w:sz w:val="20"/>
                <w:szCs w:val="20"/>
              </w:rPr>
            </w:pPr>
            <w:r w:rsidRPr="00882CD6">
              <w:rPr>
                <w:iCs/>
                <w:sz w:val="20"/>
                <w:szCs w:val="20"/>
              </w:rPr>
              <w:fldChar w:fldCharType="begin">
                <w:ffData>
                  <w:name w:val="Check26"/>
                  <w:enabled/>
                  <w:calcOnExit w:val="0"/>
                  <w:checkBox>
                    <w:sizeAuto/>
                    <w:default w:val="0"/>
                  </w:checkBox>
                </w:ffData>
              </w:fldChar>
            </w:r>
            <w:r w:rsidRPr="00882CD6">
              <w:rPr>
                <w:iCs/>
                <w:sz w:val="20"/>
                <w:szCs w:val="20"/>
              </w:rPr>
              <w:instrText xml:space="preserve"> FORMCHECKBOX </w:instrText>
            </w:r>
            <w:r w:rsidR="001722DF">
              <w:rPr>
                <w:iCs/>
                <w:sz w:val="20"/>
                <w:szCs w:val="20"/>
              </w:rPr>
            </w:r>
            <w:r w:rsidR="001722DF">
              <w:rPr>
                <w:iCs/>
                <w:sz w:val="20"/>
                <w:szCs w:val="20"/>
              </w:rPr>
              <w:fldChar w:fldCharType="separate"/>
            </w:r>
            <w:r w:rsidRPr="00882CD6">
              <w:rPr>
                <w:iCs/>
                <w:sz w:val="20"/>
                <w:szCs w:val="20"/>
              </w:rPr>
              <w:fldChar w:fldCharType="end"/>
            </w:r>
            <w:r w:rsidRPr="00882CD6">
              <w:rPr>
                <w:iCs/>
                <w:sz w:val="20"/>
                <w:szCs w:val="20"/>
              </w:rPr>
              <w:t xml:space="preserve"> Delete</w:t>
            </w:r>
          </w:p>
        </w:tc>
        <w:tc>
          <w:tcPr>
            <w:tcW w:w="3220" w:type="dxa"/>
            <w:gridSpan w:val="3"/>
            <w:tcBorders>
              <w:left w:val="nil"/>
            </w:tcBorders>
          </w:tcPr>
          <w:p w14:paraId="60869755" w14:textId="77777777" w:rsidR="000009DB" w:rsidRPr="00882CD6" w:rsidRDefault="000009DB" w:rsidP="00425503">
            <w:pPr>
              <w:spacing w:before="60" w:after="60"/>
              <w:rPr>
                <w:iCs/>
                <w:sz w:val="20"/>
                <w:szCs w:val="20"/>
              </w:rPr>
            </w:pPr>
            <w:r w:rsidRPr="00882CD6">
              <w:rPr>
                <w:iCs/>
                <w:sz w:val="20"/>
                <w:szCs w:val="20"/>
              </w:rPr>
              <w:fldChar w:fldCharType="begin">
                <w:ffData>
                  <w:name w:val="Check26"/>
                  <w:enabled/>
                  <w:calcOnExit w:val="0"/>
                  <w:checkBox>
                    <w:sizeAuto/>
                    <w:default w:val="0"/>
                  </w:checkBox>
                </w:ffData>
              </w:fldChar>
            </w:r>
            <w:r w:rsidRPr="00882CD6">
              <w:rPr>
                <w:iCs/>
                <w:sz w:val="20"/>
                <w:szCs w:val="20"/>
              </w:rPr>
              <w:instrText xml:space="preserve"> FORMCHECKBOX </w:instrText>
            </w:r>
            <w:r w:rsidR="001722DF">
              <w:rPr>
                <w:iCs/>
                <w:sz w:val="20"/>
                <w:szCs w:val="20"/>
              </w:rPr>
            </w:r>
            <w:r w:rsidR="001722DF">
              <w:rPr>
                <w:iCs/>
                <w:sz w:val="20"/>
                <w:szCs w:val="20"/>
              </w:rPr>
              <w:fldChar w:fldCharType="separate"/>
            </w:r>
            <w:r w:rsidRPr="00882CD6">
              <w:rPr>
                <w:iCs/>
                <w:sz w:val="20"/>
                <w:szCs w:val="20"/>
              </w:rPr>
              <w:fldChar w:fldCharType="end"/>
            </w:r>
            <w:r w:rsidRPr="00882CD6">
              <w:rPr>
                <w:iCs/>
                <w:sz w:val="20"/>
                <w:szCs w:val="20"/>
              </w:rPr>
              <w:t xml:space="preserve"> No Change</w:t>
            </w:r>
          </w:p>
        </w:tc>
      </w:tr>
      <w:tr w:rsidR="00F52200" w14:paraId="4C4DB028" w14:textId="77777777">
        <w:tc>
          <w:tcPr>
            <w:tcW w:w="2720" w:type="dxa"/>
            <w:shd w:val="clear" w:color="auto" w:fill="F3F3F3"/>
          </w:tcPr>
          <w:p w14:paraId="108909E3" w14:textId="77777777" w:rsidR="00F52200" w:rsidRDefault="00C169AE">
            <w:pPr>
              <w:spacing w:before="60" w:after="60"/>
              <w:contextualSpacing w:val="0"/>
            </w:pPr>
            <w:r>
              <w:rPr>
                <w:rFonts w:ascii="Arial" w:eastAsia="Arial" w:hAnsi="Arial" w:cs="Arial"/>
                <w:sz w:val="20"/>
                <w:szCs w:val="20"/>
              </w:rPr>
              <w:t>Story</w:t>
            </w:r>
          </w:p>
        </w:tc>
        <w:tc>
          <w:tcPr>
            <w:tcW w:w="6620" w:type="dxa"/>
            <w:gridSpan w:val="8"/>
            <w:vAlign w:val="center"/>
          </w:tcPr>
          <w:p w14:paraId="744D15E4" w14:textId="77777777" w:rsidR="00F52200" w:rsidRDefault="00C169AE">
            <w:pPr>
              <w:contextualSpacing w:val="0"/>
            </w:pPr>
            <w:r>
              <w:rPr>
                <w:rFonts w:ascii="Arial" w:eastAsia="Arial" w:hAnsi="Arial" w:cs="Arial"/>
                <w:sz w:val="20"/>
                <w:szCs w:val="20"/>
              </w:rPr>
              <w:t>TSRX-1</w:t>
            </w:r>
          </w:p>
        </w:tc>
      </w:tr>
      <w:tr w:rsidR="00F52200" w14:paraId="49125638" w14:textId="77777777">
        <w:tc>
          <w:tcPr>
            <w:tcW w:w="2720" w:type="dxa"/>
            <w:tcBorders>
              <w:bottom w:val="single" w:sz="6" w:space="0" w:color="000000"/>
            </w:tcBorders>
            <w:shd w:val="clear" w:color="auto" w:fill="F3F3F3"/>
          </w:tcPr>
          <w:p w14:paraId="5B6BD0C3" w14:textId="77777777" w:rsidR="00F52200" w:rsidRDefault="00C169AE">
            <w:pPr>
              <w:spacing w:before="60" w:after="60"/>
              <w:contextualSpacing w:val="0"/>
            </w:pPr>
            <w:r>
              <w:rPr>
                <w:rFonts w:ascii="Arial" w:eastAsia="Arial" w:hAnsi="Arial" w:cs="Arial"/>
                <w:sz w:val="20"/>
                <w:szCs w:val="20"/>
              </w:rPr>
              <w:t>Related Options</w:t>
            </w:r>
          </w:p>
        </w:tc>
        <w:tc>
          <w:tcPr>
            <w:tcW w:w="6620" w:type="dxa"/>
            <w:gridSpan w:val="8"/>
            <w:tcBorders>
              <w:bottom w:val="single" w:sz="4" w:space="0" w:color="000000"/>
            </w:tcBorders>
          </w:tcPr>
          <w:p w14:paraId="5234A7B3" w14:textId="77777777" w:rsidR="00F52200" w:rsidRDefault="00F00615">
            <w:pPr>
              <w:spacing w:before="60" w:after="60"/>
              <w:contextualSpacing w:val="0"/>
            </w:pPr>
            <w:r>
              <w:rPr>
                <w:rFonts w:ascii="Arial" w:eastAsia="Arial" w:hAnsi="Arial" w:cs="Arial"/>
                <w:sz w:val="20"/>
                <w:szCs w:val="20"/>
              </w:rPr>
              <w:t>n/a</w:t>
            </w:r>
          </w:p>
        </w:tc>
      </w:tr>
      <w:tr w:rsidR="00F52200" w14:paraId="5295DAD2" w14:textId="77777777">
        <w:trPr>
          <w:trHeight w:val="300"/>
        </w:trPr>
        <w:tc>
          <w:tcPr>
            <w:tcW w:w="2720" w:type="dxa"/>
            <w:vMerge w:val="restart"/>
            <w:tcBorders>
              <w:top w:val="single" w:sz="6" w:space="0" w:color="000000"/>
              <w:left w:val="single" w:sz="4" w:space="0" w:color="000000"/>
              <w:bottom w:val="single" w:sz="6" w:space="0" w:color="000000"/>
              <w:right w:val="single" w:sz="4" w:space="0" w:color="000000"/>
            </w:tcBorders>
            <w:shd w:val="clear" w:color="auto" w:fill="F3F3F3"/>
          </w:tcPr>
          <w:p w14:paraId="5F82742A" w14:textId="77777777" w:rsidR="00F52200" w:rsidRPr="00F00615" w:rsidRDefault="00C169AE">
            <w:pPr>
              <w:spacing w:before="60" w:after="60"/>
              <w:contextualSpacing w:val="0"/>
              <w:rPr>
                <w:sz w:val="20"/>
                <w:szCs w:val="20"/>
              </w:rPr>
            </w:pPr>
            <w:r w:rsidRPr="00F00615">
              <w:rPr>
                <w:rFonts w:ascii="Arial" w:eastAsia="Arial" w:hAnsi="Arial" w:cs="Arial"/>
                <w:sz w:val="20"/>
                <w:szCs w:val="20"/>
              </w:rPr>
              <w:t>Related Subroutines</w:t>
            </w:r>
          </w:p>
        </w:tc>
        <w:tc>
          <w:tcPr>
            <w:tcW w:w="2820" w:type="dxa"/>
            <w:gridSpan w:val="4"/>
            <w:tcBorders>
              <w:top w:val="single" w:sz="4" w:space="0" w:color="000000"/>
              <w:left w:val="single" w:sz="4" w:space="0" w:color="000000"/>
              <w:bottom w:val="single" w:sz="4" w:space="0" w:color="000000"/>
              <w:right w:val="single" w:sz="4" w:space="0" w:color="000000"/>
            </w:tcBorders>
            <w:shd w:val="clear" w:color="auto" w:fill="F3F3F3"/>
          </w:tcPr>
          <w:p w14:paraId="2AAF5696" w14:textId="77777777" w:rsidR="00F52200" w:rsidRDefault="00C169AE">
            <w:pPr>
              <w:spacing w:before="60" w:after="60"/>
              <w:contextualSpacing w:val="0"/>
            </w:pPr>
            <w:r>
              <w:rPr>
                <w:rFonts w:ascii="Arial" w:eastAsia="Arial" w:hAnsi="Arial" w:cs="Arial"/>
                <w:sz w:val="20"/>
                <w:szCs w:val="20"/>
              </w:rPr>
              <w:t>This Subroutine is Called By</w:t>
            </w:r>
          </w:p>
        </w:tc>
        <w:tc>
          <w:tcPr>
            <w:tcW w:w="3800" w:type="dxa"/>
            <w:gridSpan w:val="4"/>
            <w:tcBorders>
              <w:top w:val="single" w:sz="4" w:space="0" w:color="000000"/>
              <w:left w:val="single" w:sz="4" w:space="0" w:color="000000"/>
              <w:bottom w:val="single" w:sz="4" w:space="0" w:color="000000"/>
              <w:right w:val="single" w:sz="4" w:space="0" w:color="000000"/>
            </w:tcBorders>
            <w:shd w:val="clear" w:color="auto" w:fill="F3F3F3"/>
          </w:tcPr>
          <w:p w14:paraId="23997E7A" w14:textId="77777777" w:rsidR="00F52200" w:rsidRDefault="00C169AE">
            <w:pPr>
              <w:spacing w:before="60" w:after="60"/>
              <w:contextualSpacing w:val="0"/>
            </w:pPr>
            <w:r>
              <w:rPr>
                <w:rFonts w:ascii="Arial" w:eastAsia="Arial" w:hAnsi="Arial" w:cs="Arial"/>
                <w:sz w:val="20"/>
                <w:szCs w:val="20"/>
              </w:rPr>
              <w:t>This Subroutine Calls</w:t>
            </w:r>
          </w:p>
        </w:tc>
      </w:tr>
      <w:tr w:rsidR="00F52200" w14:paraId="4665799D" w14:textId="77777777">
        <w:trPr>
          <w:trHeight w:val="680"/>
        </w:trPr>
        <w:tc>
          <w:tcPr>
            <w:tcW w:w="2720" w:type="dxa"/>
            <w:vMerge/>
            <w:tcBorders>
              <w:top w:val="single" w:sz="6" w:space="0" w:color="000000"/>
              <w:left w:val="single" w:sz="4" w:space="0" w:color="000000"/>
              <w:bottom w:val="single" w:sz="6" w:space="0" w:color="000000"/>
              <w:right w:val="single" w:sz="4" w:space="0" w:color="000000"/>
            </w:tcBorders>
            <w:shd w:val="clear" w:color="auto" w:fill="F3F3F3"/>
          </w:tcPr>
          <w:p w14:paraId="59F89596" w14:textId="77777777" w:rsidR="00F52200" w:rsidRDefault="00F52200">
            <w:pPr>
              <w:contextualSpacing w:val="0"/>
            </w:pPr>
          </w:p>
        </w:tc>
        <w:tc>
          <w:tcPr>
            <w:tcW w:w="2820" w:type="dxa"/>
            <w:gridSpan w:val="4"/>
            <w:tcBorders>
              <w:top w:val="single" w:sz="4" w:space="0" w:color="000000"/>
              <w:left w:val="single" w:sz="4" w:space="0" w:color="000000"/>
              <w:bottom w:val="single" w:sz="4" w:space="0" w:color="000000"/>
              <w:right w:val="single" w:sz="4" w:space="0" w:color="000000"/>
            </w:tcBorders>
            <w:vAlign w:val="center"/>
          </w:tcPr>
          <w:p w14:paraId="308F7987" w14:textId="77777777" w:rsidR="00F52200" w:rsidRPr="000009DB" w:rsidRDefault="00C169AE">
            <w:pPr>
              <w:spacing w:before="60" w:after="60"/>
              <w:contextualSpacing w:val="0"/>
              <w:rPr>
                <w:sz w:val="20"/>
                <w:szCs w:val="20"/>
              </w:rPr>
            </w:pPr>
            <w:r w:rsidRPr="000009DB">
              <w:rPr>
                <w:rFonts w:ascii="Arial" w:eastAsia="Arial" w:hAnsi="Arial" w:cs="Arial"/>
                <w:sz w:val="20"/>
                <w:szCs w:val="20"/>
              </w:rPr>
              <w:t>KIDS system; Kernel Installation and Distribution System; called upon patch installation</w:t>
            </w:r>
          </w:p>
        </w:tc>
        <w:tc>
          <w:tcPr>
            <w:tcW w:w="3800" w:type="dxa"/>
            <w:gridSpan w:val="4"/>
            <w:tcBorders>
              <w:top w:val="single" w:sz="4" w:space="0" w:color="000000"/>
              <w:left w:val="single" w:sz="4" w:space="0" w:color="000000"/>
              <w:bottom w:val="single" w:sz="4" w:space="0" w:color="000000"/>
              <w:right w:val="single" w:sz="4" w:space="0" w:color="000000"/>
            </w:tcBorders>
            <w:vAlign w:val="center"/>
          </w:tcPr>
          <w:p w14:paraId="0B360850" w14:textId="77777777" w:rsidR="00F52200" w:rsidRPr="000009DB" w:rsidRDefault="00C169AE" w:rsidP="000009DB">
            <w:pPr>
              <w:spacing w:before="60" w:after="60"/>
              <w:contextualSpacing w:val="0"/>
              <w:jc w:val="center"/>
              <w:rPr>
                <w:sz w:val="20"/>
                <w:szCs w:val="20"/>
              </w:rPr>
            </w:pPr>
            <w:r w:rsidRPr="000009DB">
              <w:rPr>
                <w:rFonts w:ascii="Arial" w:eastAsia="Arial" w:hAnsi="Arial" w:cs="Arial"/>
                <w:sz w:val="20"/>
                <w:szCs w:val="20"/>
              </w:rPr>
              <w:t>MES^XPDUTL</w:t>
            </w:r>
            <w:r w:rsidR="000009DB">
              <w:rPr>
                <w:rFonts w:ascii="Arial" w:eastAsia="Arial" w:hAnsi="Arial" w:cs="Arial"/>
                <w:sz w:val="20"/>
                <w:szCs w:val="20"/>
              </w:rPr>
              <w:t>,</w:t>
            </w:r>
          </w:p>
          <w:p w14:paraId="32E9977E" w14:textId="77777777" w:rsidR="00F52200" w:rsidRPr="000009DB" w:rsidRDefault="00C169AE" w:rsidP="000009DB">
            <w:pPr>
              <w:spacing w:before="60" w:after="60"/>
              <w:contextualSpacing w:val="0"/>
              <w:jc w:val="center"/>
              <w:rPr>
                <w:sz w:val="20"/>
                <w:szCs w:val="20"/>
              </w:rPr>
            </w:pPr>
            <w:r w:rsidRPr="000009DB">
              <w:rPr>
                <w:rFonts w:ascii="Arial" w:eastAsia="Arial" w:hAnsi="Arial" w:cs="Arial"/>
                <w:sz w:val="20"/>
                <w:szCs w:val="20"/>
              </w:rPr>
              <w:t>^DIE</w:t>
            </w:r>
          </w:p>
        </w:tc>
      </w:tr>
      <w:tr w:rsidR="00F52200" w14:paraId="4DD7DC12" w14:textId="77777777">
        <w:tc>
          <w:tcPr>
            <w:tcW w:w="2720" w:type="dxa"/>
            <w:tcBorders>
              <w:top w:val="single" w:sz="6" w:space="0" w:color="000000"/>
            </w:tcBorders>
            <w:shd w:val="clear" w:color="auto" w:fill="F3F3F3"/>
          </w:tcPr>
          <w:p w14:paraId="3DF768C2" w14:textId="77777777" w:rsidR="00F52200" w:rsidRDefault="00C169AE">
            <w:pPr>
              <w:spacing w:before="60" w:after="60"/>
              <w:contextualSpacing w:val="0"/>
            </w:pPr>
            <w:r>
              <w:rPr>
                <w:rFonts w:ascii="Arial" w:eastAsia="Arial" w:hAnsi="Arial" w:cs="Arial"/>
                <w:sz w:val="20"/>
                <w:szCs w:val="20"/>
              </w:rPr>
              <w:t>Data Dictionary (DD) References</w:t>
            </w:r>
          </w:p>
        </w:tc>
        <w:tc>
          <w:tcPr>
            <w:tcW w:w="6620" w:type="dxa"/>
            <w:gridSpan w:val="8"/>
          </w:tcPr>
          <w:p w14:paraId="577AA375" w14:textId="77777777" w:rsidR="00F52200" w:rsidRDefault="00C169AE">
            <w:pPr>
              <w:spacing w:before="60" w:after="60"/>
              <w:contextualSpacing w:val="0"/>
            </w:pPr>
            <w:r>
              <w:rPr>
                <w:rFonts w:ascii="Arial" w:eastAsia="Arial" w:hAnsi="Arial" w:cs="Arial"/>
                <w:sz w:val="20"/>
                <w:szCs w:val="20"/>
              </w:rPr>
              <w:t>File 9002313.93 – BPS NCPDP REJECT CODES</w:t>
            </w:r>
          </w:p>
          <w:p w14:paraId="16DD9633" w14:textId="77777777" w:rsidR="00F52200" w:rsidRDefault="000009DB" w:rsidP="000009DB">
            <w:pPr>
              <w:spacing w:before="60" w:after="60"/>
              <w:contextualSpacing w:val="0"/>
            </w:pPr>
            <w:r>
              <w:rPr>
                <w:rFonts w:ascii="Arial" w:eastAsia="Arial" w:hAnsi="Arial" w:cs="Arial"/>
                <w:sz w:val="20"/>
                <w:szCs w:val="20"/>
              </w:rPr>
              <w:t>Some existing e</w:t>
            </w:r>
            <w:r w:rsidR="00C169AE">
              <w:rPr>
                <w:rFonts w:ascii="Arial" w:eastAsia="Arial" w:hAnsi="Arial" w:cs="Arial"/>
                <w:sz w:val="20"/>
                <w:szCs w:val="20"/>
              </w:rPr>
              <w:t xml:space="preserve">ntries are being updated </w:t>
            </w:r>
            <w:r>
              <w:rPr>
                <w:rFonts w:ascii="Arial" w:eastAsia="Arial" w:hAnsi="Arial" w:cs="Arial"/>
                <w:sz w:val="20"/>
                <w:szCs w:val="20"/>
              </w:rPr>
              <w:t xml:space="preserve">in </w:t>
            </w:r>
            <w:r w:rsidR="00C169AE">
              <w:rPr>
                <w:rFonts w:ascii="Arial" w:eastAsia="Arial" w:hAnsi="Arial" w:cs="Arial"/>
                <w:sz w:val="20"/>
                <w:szCs w:val="20"/>
              </w:rPr>
              <w:t>this file.</w:t>
            </w:r>
          </w:p>
        </w:tc>
      </w:tr>
      <w:tr w:rsidR="00F52200" w14:paraId="748D9231" w14:textId="77777777">
        <w:tc>
          <w:tcPr>
            <w:tcW w:w="2720" w:type="dxa"/>
            <w:shd w:val="clear" w:color="auto" w:fill="F3F3F3"/>
          </w:tcPr>
          <w:p w14:paraId="6D228B8F" w14:textId="77777777" w:rsidR="00F52200" w:rsidRDefault="00C169AE">
            <w:pPr>
              <w:spacing w:before="60" w:after="60"/>
              <w:contextualSpacing w:val="0"/>
            </w:pPr>
            <w:r>
              <w:rPr>
                <w:rFonts w:ascii="Arial" w:eastAsia="Arial" w:hAnsi="Arial" w:cs="Arial"/>
                <w:sz w:val="20"/>
                <w:szCs w:val="20"/>
              </w:rPr>
              <w:t>Related Protocols</w:t>
            </w:r>
          </w:p>
        </w:tc>
        <w:tc>
          <w:tcPr>
            <w:tcW w:w="6620" w:type="dxa"/>
            <w:gridSpan w:val="8"/>
          </w:tcPr>
          <w:p w14:paraId="6150D1CD" w14:textId="77777777" w:rsidR="00F52200" w:rsidRPr="00F00615" w:rsidRDefault="00F00615">
            <w:pPr>
              <w:spacing w:before="60" w:after="60"/>
              <w:contextualSpacing w:val="0"/>
              <w:rPr>
                <w:rFonts w:ascii="Arial" w:hAnsi="Arial" w:cs="Arial"/>
                <w:sz w:val="20"/>
                <w:szCs w:val="20"/>
              </w:rPr>
            </w:pPr>
            <w:r w:rsidRPr="00F00615">
              <w:rPr>
                <w:rFonts w:ascii="Arial" w:hAnsi="Arial" w:cs="Arial"/>
                <w:sz w:val="20"/>
                <w:szCs w:val="20"/>
              </w:rPr>
              <w:t>n/a</w:t>
            </w:r>
          </w:p>
        </w:tc>
      </w:tr>
      <w:tr w:rsidR="00F52200" w14:paraId="167BEB14" w14:textId="77777777">
        <w:tc>
          <w:tcPr>
            <w:tcW w:w="2720" w:type="dxa"/>
            <w:shd w:val="clear" w:color="auto" w:fill="F3F3F3"/>
          </w:tcPr>
          <w:p w14:paraId="762E5124" w14:textId="77777777" w:rsidR="00F52200" w:rsidRDefault="00C169AE">
            <w:pPr>
              <w:spacing w:before="60" w:after="60"/>
              <w:contextualSpacing w:val="0"/>
            </w:pPr>
            <w:r>
              <w:rPr>
                <w:rFonts w:ascii="Arial" w:eastAsia="Arial" w:hAnsi="Arial" w:cs="Arial"/>
                <w:sz w:val="20"/>
                <w:szCs w:val="20"/>
              </w:rPr>
              <w:t>Related Integration Control Registrations (ICRs)</w:t>
            </w:r>
          </w:p>
        </w:tc>
        <w:tc>
          <w:tcPr>
            <w:tcW w:w="6620" w:type="dxa"/>
            <w:gridSpan w:val="8"/>
            <w:tcBorders>
              <w:bottom w:val="single" w:sz="6" w:space="0" w:color="000000"/>
            </w:tcBorders>
          </w:tcPr>
          <w:p w14:paraId="69EBCF48" w14:textId="77777777" w:rsidR="00F52200" w:rsidRDefault="00C169AE">
            <w:pPr>
              <w:spacing w:before="60" w:after="60"/>
              <w:contextualSpacing w:val="0"/>
            </w:pPr>
            <w:r>
              <w:rPr>
                <w:rFonts w:ascii="Arial" w:eastAsia="Arial" w:hAnsi="Arial" w:cs="Arial"/>
                <w:sz w:val="20"/>
                <w:szCs w:val="20"/>
              </w:rPr>
              <w:t>10141 for MES^XPDUTL</w:t>
            </w:r>
          </w:p>
        </w:tc>
      </w:tr>
      <w:tr w:rsidR="000009DB" w14:paraId="545A88B7" w14:textId="77777777">
        <w:tc>
          <w:tcPr>
            <w:tcW w:w="2720" w:type="dxa"/>
            <w:tcBorders>
              <w:right w:val="single" w:sz="4" w:space="0" w:color="000000"/>
            </w:tcBorders>
            <w:shd w:val="clear" w:color="auto" w:fill="F3F3F3"/>
          </w:tcPr>
          <w:p w14:paraId="2AF623A7" w14:textId="77777777" w:rsidR="000009DB" w:rsidRDefault="000009DB">
            <w:pPr>
              <w:spacing w:before="60" w:after="60"/>
              <w:contextualSpacing w:val="0"/>
            </w:pPr>
            <w:r>
              <w:rPr>
                <w:rFonts w:ascii="Arial" w:eastAsia="Arial" w:hAnsi="Arial" w:cs="Arial"/>
                <w:sz w:val="20"/>
                <w:szCs w:val="20"/>
              </w:rPr>
              <w:lastRenderedPageBreak/>
              <w:t>Data Passing</w:t>
            </w:r>
          </w:p>
        </w:tc>
        <w:tc>
          <w:tcPr>
            <w:tcW w:w="960" w:type="dxa"/>
            <w:tcBorders>
              <w:left w:val="single" w:sz="4" w:space="0" w:color="000000"/>
              <w:right w:val="nil"/>
            </w:tcBorders>
          </w:tcPr>
          <w:p w14:paraId="3FC278C9"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1722DF">
              <w:rPr>
                <w:sz w:val="20"/>
                <w:szCs w:val="20"/>
              </w:rPr>
            </w:r>
            <w:r w:rsidR="001722DF">
              <w:rPr>
                <w:sz w:val="20"/>
                <w:szCs w:val="20"/>
              </w:rPr>
              <w:fldChar w:fldCharType="separate"/>
            </w:r>
            <w:r w:rsidRPr="00882CD6">
              <w:rPr>
                <w:sz w:val="20"/>
                <w:szCs w:val="20"/>
              </w:rPr>
              <w:fldChar w:fldCharType="end"/>
            </w:r>
            <w:r w:rsidRPr="00882CD6">
              <w:rPr>
                <w:sz w:val="20"/>
                <w:szCs w:val="20"/>
              </w:rPr>
              <w:t xml:space="preserve"> Input</w:t>
            </w:r>
          </w:p>
        </w:tc>
        <w:tc>
          <w:tcPr>
            <w:tcW w:w="1860" w:type="dxa"/>
            <w:gridSpan w:val="3"/>
            <w:tcBorders>
              <w:left w:val="nil"/>
              <w:right w:val="nil"/>
            </w:tcBorders>
          </w:tcPr>
          <w:p w14:paraId="22A09CED"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1722DF">
              <w:rPr>
                <w:sz w:val="20"/>
                <w:szCs w:val="20"/>
              </w:rPr>
            </w:r>
            <w:r w:rsidR="001722DF">
              <w:rPr>
                <w:sz w:val="20"/>
                <w:szCs w:val="20"/>
              </w:rPr>
              <w:fldChar w:fldCharType="separate"/>
            </w:r>
            <w:r w:rsidRPr="00882CD6">
              <w:rPr>
                <w:sz w:val="20"/>
                <w:szCs w:val="20"/>
              </w:rPr>
              <w:fldChar w:fldCharType="end"/>
            </w:r>
            <w:r w:rsidRPr="00882CD6">
              <w:rPr>
                <w:sz w:val="20"/>
                <w:szCs w:val="20"/>
              </w:rPr>
              <w:t xml:space="preserve"> Output Reference</w:t>
            </w:r>
          </w:p>
        </w:tc>
        <w:tc>
          <w:tcPr>
            <w:tcW w:w="880" w:type="dxa"/>
            <w:gridSpan w:val="2"/>
            <w:tcBorders>
              <w:left w:val="nil"/>
              <w:right w:val="nil"/>
            </w:tcBorders>
          </w:tcPr>
          <w:p w14:paraId="06B0E4C7" w14:textId="77777777" w:rsidR="000009DB" w:rsidRPr="00882CD6" w:rsidRDefault="000009DB" w:rsidP="00425503">
            <w:pPr>
              <w:spacing w:before="60" w:after="60"/>
              <w:rPr>
                <w:iCs/>
                <w:sz w:val="20"/>
                <w:szCs w:val="20"/>
              </w:rPr>
            </w:pPr>
            <w:r>
              <w:rPr>
                <w:sz w:val="20"/>
                <w:szCs w:val="20"/>
              </w:rPr>
              <w:fldChar w:fldCharType="begin">
                <w:ffData>
                  <w:name w:val=""/>
                  <w:enabled/>
                  <w:calcOnExit w:val="0"/>
                  <w:checkBox>
                    <w:sizeAuto/>
                    <w:default w:val="0"/>
                  </w:checkBox>
                </w:ffData>
              </w:fldChar>
            </w:r>
            <w:r>
              <w:rPr>
                <w:sz w:val="20"/>
                <w:szCs w:val="20"/>
              </w:rPr>
              <w:instrText xml:space="preserve"> FORMCHECKBOX </w:instrText>
            </w:r>
            <w:r w:rsidR="001722DF">
              <w:rPr>
                <w:sz w:val="20"/>
                <w:szCs w:val="20"/>
              </w:rPr>
            </w:r>
            <w:r w:rsidR="001722DF">
              <w:rPr>
                <w:sz w:val="20"/>
                <w:szCs w:val="20"/>
              </w:rPr>
              <w:fldChar w:fldCharType="separate"/>
            </w:r>
            <w:r>
              <w:rPr>
                <w:sz w:val="20"/>
                <w:szCs w:val="20"/>
              </w:rPr>
              <w:fldChar w:fldCharType="end"/>
            </w:r>
            <w:r w:rsidRPr="00882CD6">
              <w:rPr>
                <w:sz w:val="20"/>
                <w:szCs w:val="20"/>
              </w:rPr>
              <w:t xml:space="preserve"> Both</w:t>
            </w:r>
          </w:p>
        </w:tc>
        <w:tc>
          <w:tcPr>
            <w:tcW w:w="1900" w:type="dxa"/>
            <w:tcBorders>
              <w:left w:val="nil"/>
              <w:right w:val="nil"/>
            </w:tcBorders>
          </w:tcPr>
          <w:p w14:paraId="4B454E01"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1722DF">
              <w:rPr>
                <w:sz w:val="20"/>
                <w:szCs w:val="20"/>
              </w:rPr>
            </w:r>
            <w:r w:rsidR="001722DF">
              <w:rPr>
                <w:sz w:val="20"/>
                <w:szCs w:val="20"/>
              </w:rPr>
              <w:fldChar w:fldCharType="separate"/>
            </w:r>
            <w:r w:rsidRPr="00882CD6">
              <w:rPr>
                <w:sz w:val="20"/>
                <w:szCs w:val="20"/>
              </w:rPr>
              <w:fldChar w:fldCharType="end"/>
            </w:r>
            <w:r w:rsidRPr="00882CD6">
              <w:rPr>
                <w:sz w:val="20"/>
                <w:szCs w:val="20"/>
              </w:rPr>
              <w:t xml:space="preserve"> Global Reference</w:t>
            </w:r>
          </w:p>
        </w:tc>
        <w:tc>
          <w:tcPr>
            <w:tcW w:w="1020" w:type="dxa"/>
            <w:tcBorders>
              <w:left w:val="nil"/>
            </w:tcBorders>
          </w:tcPr>
          <w:p w14:paraId="3CCE608B"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1722DF">
              <w:rPr>
                <w:sz w:val="20"/>
                <w:szCs w:val="20"/>
              </w:rPr>
            </w:r>
            <w:r w:rsidR="001722DF">
              <w:rPr>
                <w:sz w:val="20"/>
                <w:szCs w:val="20"/>
              </w:rPr>
              <w:fldChar w:fldCharType="separate"/>
            </w:r>
            <w:r w:rsidRPr="00882CD6">
              <w:rPr>
                <w:sz w:val="20"/>
                <w:szCs w:val="20"/>
              </w:rPr>
              <w:fldChar w:fldCharType="end"/>
            </w:r>
            <w:r w:rsidRPr="00882CD6">
              <w:rPr>
                <w:sz w:val="20"/>
                <w:szCs w:val="20"/>
              </w:rPr>
              <w:t xml:space="preserve"> Local</w:t>
            </w:r>
          </w:p>
        </w:tc>
      </w:tr>
      <w:tr w:rsidR="00F52200" w14:paraId="543A2882" w14:textId="77777777">
        <w:tc>
          <w:tcPr>
            <w:tcW w:w="2720" w:type="dxa"/>
            <w:shd w:val="clear" w:color="auto" w:fill="F3F3F3"/>
          </w:tcPr>
          <w:p w14:paraId="303BB49D" w14:textId="77777777" w:rsidR="00F52200" w:rsidRDefault="00C169AE">
            <w:pPr>
              <w:spacing w:before="60" w:after="60"/>
              <w:contextualSpacing w:val="0"/>
            </w:pPr>
            <w:r>
              <w:rPr>
                <w:rFonts w:ascii="Arial" w:eastAsia="Arial" w:hAnsi="Arial" w:cs="Arial"/>
                <w:sz w:val="20"/>
                <w:szCs w:val="20"/>
              </w:rPr>
              <w:t>Input Attribute Name and Definition</w:t>
            </w:r>
          </w:p>
        </w:tc>
        <w:tc>
          <w:tcPr>
            <w:tcW w:w="6620" w:type="dxa"/>
            <w:gridSpan w:val="8"/>
          </w:tcPr>
          <w:p w14:paraId="7D8CC698" w14:textId="77777777" w:rsidR="00F52200" w:rsidRPr="000009DB" w:rsidRDefault="00C169AE">
            <w:pPr>
              <w:spacing w:before="60" w:after="60"/>
              <w:contextualSpacing w:val="0"/>
            </w:pPr>
            <w:r w:rsidRPr="000009DB">
              <w:rPr>
                <w:rFonts w:ascii="Arial" w:eastAsia="Arial" w:hAnsi="Arial" w:cs="Arial"/>
                <w:sz w:val="20"/>
                <w:szCs w:val="20"/>
              </w:rPr>
              <w:t xml:space="preserve">Name: </w:t>
            </w:r>
            <w:r w:rsidR="000009DB">
              <w:rPr>
                <w:rFonts w:ascii="Arial" w:eastAsia="Arial" w:hAnsi="Arial" w:cs="Arial"/>
                <w:sz w:val="20"/>
                <w:szCs w:val="20"/>
              </w:rPr>
              <w:t>n/a</w:t>
            </w:r>
          </w:p>
          <w:p w14:paraId="1CABB413" w14:textId="77777777" w:rsidR="00F52200" w:rsidRPr="000009DB" w:rsidRDefault="00C169AE">
            <w:pPr>
              <w:spacing w:before="60" w:after="60"/>
              <w:contextualSpacing w:val="0"/>
            </w:pPr>
            <w:r w:rsidRPr="000009DB">
              <w:rPr>
                <w:rFonts w:ascii="Arial" w:eastAsia="Arial" w:hAnsi="Arial" w:cs="Arial"/>
                <w:sz w:val="20"/>
                <w:szCs w:val="20"/>
              </w:rPr>
              <w:t xml:space="preserve">Definition:  </w:t>
            </w:r>
          </w:p>
          <w:p w14:paraId="02280450" w14:textId="77777777" w:rsidR="00F52200" w:rsidRPr="000009DB" w:rsidRDefault="000009DB">
            <w:pPr>
              <w:spacing w:before="60" w:after="60"/>
              <w:contextualSpacing w:val="0"/>
            </w:pP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1722DF">
              <w:rPr>
                <w:iCs/>
                <w:sz w:val="20"/>
                <w:szCs w:val="20"/>
              </w:rPr>
            </w:r>
            <w:r w:rsidR="001722DF">
              <w:rPr>
                <w:iCs/>
                <w:sz w:val="20"/>
                <w:szCs w:val="20"/>
              </w:rPr>
              <w:fldChar w:fldCharType="separate"/>
            </w:r>
            <w:r w:rsidRPr="000009DB">
              <w:rPr>
                <w:iCs/>
                <w:sz w:val="20"/>
                <w:szCs w:val="20"/>
              </w:rPr>
              <w:fldChar w:fldCharType="end"/>
            </w:r>
            <w:r w:rsidRPr="000009DB">
              <w:rPr>
                <w:iCs/>
                <w:sz w:val="20"/>
                <w:szCs w:val="20"/>
              </w:rPr>
              <w:t xml:space="preserve"> New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1722DF">
              <w:rPr>
                <w:iCs/>
                <w:sz w:val="20"/>
                <w:szCs w:val="20"/>
              </w:rPr>
            </w:r>
            <w:r w:rsidR="001722DF">
              <w:rPr>
                <w:iCs/>
                <w:sz w:val="20"/>
                <w:szCs w:val="20"/>
              </w:rPr>
              <w:fldChar w:fldCharType="separate"/>
            </w:r>
            <w:r w:rsidRPr="000009DB">
              <w:rPr>
                <w:iCs/>
                <w:sz w:val="20"/>
                <w:szCs w:val="20"/>
              </w:rPr>
              <w:fldChar w:fldCharType="end"/>
            </w:r>
            <w:r w:rsidRPr="000009DB">
              <w:rPr>
                <w:iCs/>
                <w:sz w:val="20"/>
                <w:szCs w:val="20"/>
              </w:rPr>
              <w:t xml:space="preserve"> Modify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1722DF">
              <w:rPr>
                <w:iCs/>
                <w:sz w:val="20"/>
                <w:szCs w:val="20"/>
              </w:rPr>
            </w:r>
            <w:r w:rsidR="001722DF">
              <w:rPr>
                <w:iCs/>
                <w:sz w:val="20"/>
                <w:szCs w:val="20"/>
              </w:rPr>
              <w:fldChar w:fldCharType="separate"/>
            </w:r>
            <w:r w:rsidRPr="000009DB">
              <w:rPr>
                <w:iCs/>
                <w:sz w:val="20"/>
                <w:szCs w:val="20"/>
              </w:rPr>
              <w:fldChar w:fldCharType="end"/>
            </w:r>
            <w:r w:rsidRPr="000009DB">
              <w:rPr>
                <w:iCs/>
                <w:sz w:val="20"/>
                <w:szCs w:val="20"/>
              </w:rPr>
              <w:t xml:space="preserve"> Delete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1722DF">
              <w:rPr>
                <w:iCs/>
                <w:sz w:val="20"/>
                <w:szCs w:val="20"/>
              </w:rPr>
            </w:r>
            <w:r w:rsidR="001722DF">
              <w:rPr>
                <w:iCs/>
                <w:sz w:val="20"/>
                <w:szCs w:val="20"/>
              </w:rPr>
              <w:fldChar w:fldCharType="separate"/>
            </w:r>
            <w:r w:rsidRPr="000009DB">
              <w:rPr>
                <w:iCs/>
                <w:sz w:val="20"/>
                <w:szCs w:val="20"/>
              </w:rPr>
              <w:fldChar w:fldCharType="end"/>
            </w:r>
            <w:r w:rsidRPr="000009DB">
              <w:rPr>
                <w:iCs/>
                <w:sz w:val="20"/>
                <w:szCs w:val="20"/>
              </w:rPr>
              <w:t xml:space="preserve"> No Change</w:t>
            </w:r>
          </w:p>
        </w:tc>
      </w:tr>
      <w:tr w:rsidR="00F52200" w14:paraId="5B81290D" w14:textId="77777777">
        <w:tc>
          <w:tcPr>
            <w:tcW w:w="2720" w:type="dxa"/>
            <w:shd w:val="clear" w:color="auto" w:fill="F3F3F3"/>
          </w:tcPr>
          <w:p w14:paraId="5630ECF4" w14:textId="77777777" w:rsidR="00F52200" w:rsidRDefault="00C169AE">
            <w:pPr>
              <w:spacing w:before="60" w:after="60"/>
              <w:contextualSpacing w:val="0"/>
            </w:pPr>
            <w:r>
              <w:rPr>
                <w:rFonts w:ascii="Arial" w:eastAsia="Arial" w:hAnsi="Arial" w:cs="Arial"/>
                <w:sz w:val="20"/>
                <w:szCs w:val="20"/>
              </w:rPr>
              <w:t>Output Attribute Name and Definition</w:t>
            </w:r>
          </w:p>
        </w:tc>
        <w:tc>
          <w:tcPr>
            <w:tcW w:w="6620" w:type="dxa"/>
            <w:gridSpan w:val="8"/>
          </w:tcPr>
          <w:p w14:paraId="2DFF226F" w14:textId="77777777" w:rsidR="00F52200" w:rsidRDefault="00C169AE">
            <w:pPr>
              <w:spacing w:before="60" w:after="60"/>
              <w:contextualSpacing w:val="0"/>
            </w:pPr>
            <w:r>
              <w:rPr>
                <w:rFonts w:ascii="Arial" w:eastAsia="Arial" w:hAnsi="Arial" w:cs="Arial"/>
                <w:sz w:val="20"/>
                <w:szCs w:val="20"/>
              </w:rPr>
              <w:t xml:space="preserve">Name: </w:t>
            </w:r>
            <w:r w:rsidR="000009DB">
              <w:rPr>
                <w:rFonts w:ascii="Arial" w:eastAsia="Arial" w:hAnsi="Arial" w:cs="Arial"/>
                <w:sz w:val="20"/>
                <w:szCs w:val="20"/>
              </w:rPr>
              <w:t>n/a</w:t>
            </w:r>
          </w:p>
          <w:p w14:paraId="2FD8D557" w14:textId="77777777" w:rsidR="00F52200" w:rsidRDefault="00C169AE">
            <w:pPr>
              <w:spacing w:before="60" w:after="60"/>
              <w:contextualSpacing w:val="0"/>
            </w:pPr>
            <w:r>
              <w:rPr>
                <w:rFonts w:ascii="Arial" w:eastAsia="Arial" w:hAnsi="Arial" w:cs="Arial"/>
                <w:sz w:val="20"/>
                <w:szCs w:val="20"/>
              </w:rPr>
              <w:t xml:space="preserve">Definition:  </w:t>
            </w:r>
          </w:p>
          <w:p w14:paraId="2C7D3C5B" w14:textId="77777777" w:rsidR="00F52200" w:rsidRDefault="000009DB">
            <w:pPr>
              <w:spacing w:before="60" w:after="60"/>
              <w:contextualSpacing w:val="0"/>
            </w:pP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1722DF">
              <w:rPr>
                <w:iCs/>
                <w:sz w:val="20"/>
                <w:szCs w:val="20"/>
              </w:rPr>
            </w:r>
            <w:r w:rsidR="001722DF">
              <w:rPr>
                <w:iCs/>
                <w:sz w:val="20"/>
                <w:szCs w:val="20"/>
              </w:rPr>
              <w:fldChar w:fldCharType="separate"/>
            </w:r>
            <w:r w:rsidRPr="000009DB">
              <w:rPr>
                <w:iCs/>
                <w:sz w:val="20"/>
                <w:szCs w:val="20"/>
              </w:rPr>
              <w:fldChar w:fldCharType="end"/>
            </w:r>
            <w:r w:rsidRPr="000009DB">
              <w:rPr>
                <w:iCs/>
                <w:sz w:val="20"/>
                <w:szCs w:val="20"/>
              </w:rPr>
              <w:t xml:space="preserve"> New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1722DF">
              <w:rPr>
                <w:iCs/>
                <w:sz w:val="20"/>
                <w:szCs w:val="20"/>
              </w:rPr>
            </w:r>
            <w:r w:rsidR="001722DF">
              <w:rPr>
                <w:iCs/>
                <w:sz w:val="20"/>
                <w:szCs w:val="20"/>
              </w:rPr>
              <w:fldChar w:fldCharType="separate"/>
            </w:r>
            <w:r w:rsidRPr="000009DB">
              <w:rPr>
                <w:iCs/>
                <w:sz w:val="20"/>
                <w:szCs w:val="20"/>
              </w:rPr>
              <w:fldChar w:fldCharType="end"/>
            </w:r>
            <w:r w:rsidRPr="000009DB">
              <w:rPr>
                <w:iCs/>
                <w:sz w:val="20"/>
                <w:szCs w:val="20"/>
              </w:rPr>
              <w:t xml:space="preserve"> Modify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1722DF">
              <w:rPr>
                <w:iCs/>
                <w:sz w:val="20"/>
                <w:szCs w:val="20"/>
              </w:rPr>
            </w:r>
            <w:r w:rsidR="001722DF">
              <w:rPr>
                <w:iCs/>
                <w:sz w:val="20"/>
                <w:szCs w:val="20"/>
              </w:rPr>
              <w:fldChar w:fldCharType="separate"/>
            </w:r>
            <w:r w:rsidRPr="000009DB">
              <w:rPr>
                <w:iCs/>
                <w:sz w:val="20"/>
                <w:szCs w:val="20"/>
              </w:rPr>
              <w:fldChar w:fldCharType="end"/>
            </w:r>
            <w:r w:rsidRPr="000009DB">
              <w:rPr>
                <w:iCs/>
                <w:sz w:val="20"/>
                <w:szCs w:val="20"/>
              </w:rPr>
              <w:t xml:space="preserve"> Delete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1722DF">
              <w:rPr>
                <w:iCs/>
                <w:sz w:val="20"/>
                <w:szCs w:val="20"/>
              </w:rPr>
            </w:r>
            <w:r w:rsidR="001722DF">
              <w:rPr>
                <w:iCs/>
                <w:sz w:val="20"/>
                <w:szCs w:val="20"/>
              </w:rPr>
              <w:fldChar w:fldCharType="separate"/>
            </w:r>
            <w:r w:rsidRPr="000009DB">
              <w:rPr>
                <w:iCs/>
                <w:sz w:val="20"/>
                <w:szCs w:val="20"/>
              </w:rPr>
              <w:fldChar w:fldCharType="end"/>
            </w:r>
            <w:r w:rsidRPr="000009DB">
              <w:rPr>
                <w:iCs/>
                <w:sz w:val="20"/>
                <w:szCs w:val="20"/>
              </w:rPr>
              <w:t xml:space="preserve"> No Change</w:t>
            </w:r>
          </w:p>
        </w:tc>
      </w:tr>
      <w:tr w:rsidR="00F52200" w14:paraId="6FDCCBED" w14:textId="77777777">
        <w:tc>
          <w:tcPr>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14:paraId="0510C832" w14:textId="77777777" w:rsidR="00F52200" w:rsidRDefault="00C169AE">
            <w:pPr>
              <w:spacing w:before="60" w:after="60"/>
              <w:contextualSpacing w:val="0"/>
            </w:pPr>
            <w:r>
              <w:rPr>
                <w:rFonts w:ascii="Arial" w:eastAsia="Arial" w:hAnsi="Arial" w:cs="Arial"/>
                <w:sz w:val="20"/>
                <w:szCs w:val="20"/>
              </w:rPr>
              <w:t>Current Logic</w:t>
            </w:r>
          </w:p>
        </w:tc>
      </w:tr>
      <w:tr w:rsidR="00F52200" w14:paraId="66FF6F1A" w14:textId="77777777">
        <w:tc>
          <w:tcPr>
            <w:tcW w:w="9340" w:type="dxa"/>
            <w:gridSpan w:val="9"/>
            <w:tcBorders>
              <w:top w:val="single" w:sz="6" w:space="0" w:color="000000"/>
              <w:left w:val="single" w:sz="6" w:space="0" w:color="000000"/>
              <w:bottom w:val="single" w:sz="6" w:space="0" w:color="000000"/>
              <w:right w:val="single" w:sz="6" w:space="0" w:color="000000"/>
            </w:tcBorders>
          </w:tcPr>
          <w:p w14:paraId="048831EC" w14:textId="77777777" w:rsidR="00F00615" w:rsidRDefault="00F00615">
            <w:pPr>
              <w:contextualSpacing w:val="0"/>
              <w:rPr>
                <w:rFonts w:ascii="Courier New" w:eastAsia="Courier New" w:hAnsi="Courier New" w:cs="Courier New"/>
                <w:b/>
                <w:sz w:val="16"/>
                <w:szCs w:val="16"/>
              </w:rPr>
            </w:pPr>
          </w:p>
          <w:p w14:paraId="77EFD0B8" w14:textId="77777777" w:rsidR="00F52200" w:rsidRDefault="00C169AE">
            <w:pPr>
              <w:contextualSpacing w:val="0"/>
            </w:pPr>
            <w:r>
              <w:rPr>
                <w:rFonts w:ascii="Courier New" w:eastAsia="Courier New" w:hAnsi="Courier New" w:cs="Courier New"/>
                <w:b/>
                <w:sz w:val="16"/>
                <w:szCs w:val="16"/>
              </w:rPr>
              <w:t>N/A - new routine for patch pre-install</w:t>
            </w:r>
          </w:p>
          <w:p w14:paraId="46272691" w14:textId="77777777" w:rsidR="00F52200" w:rsidRDefault="00F52200">
            <w:pPr>
              <w:contextualSpacing w:val="0"/>
            </w:pPr>
          </w:p>
        </w:tc>
      </w:tr>
      <w:tr w:rsidR="00F52200" w14:paraId="32C5D826" w14:textId="77777777">
        <w:tc>
          <w:tcPr>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14:paraId="70561DE5" w14:textId="77777777" w:rsidR="00F52200" w:rsidRDefault="00C169AE">
            <w:pPr>
              <w:spacing w:before="60" w:after="60"/>
              <w:contextualSpacing w:val="0"/>
            </w:pPr>
            <w:r>
              <w:rPr>
                <w:rFonts w:ascii="Arial" w:eastAsia="Arial" w:hAnsi="Arial" w:cs="Arial"/>
                <w:sz w:val="20"/>
                <w:szCs w:val="20"/>
              </w:rPr>
              <w:t>Modified Logic (Changes are highlighted)</w:t>
            </w:r>
          </w:p>
        </w:tc>
      </w:tr>
      <w:tr w:rsidR="00F52200" w14:paraId="507B3A88" w14:textId="77777777">
        <w:tc>
          <w:tcPr>
            <w:tcW w:w="9340" w:type="dxa"/>
            <w:gridSpan w:val="9"/>
            <w:tcBorders>
              <w:top w:val="single" w:sz="6" w:space="0" w:color="000000"/>
              <w:left w:val="single" w:sz="6" w:space="0" w:color="000000"/>
              <w:bottom w:val="single" w:sz="6" w:space="0" w:color="000000"/>
              <w:right w:val="single" w:sz="6" w:space="0" w:color="000000"/>
            </w:tcBorders>
          </w:tcPr>
          <w:p w14:paraId="6B01EA51" w14:textId="77777777" w:rsidR="00F52200" w:rsidRDefault="00F52200">
            <w:pPr>
              <w:contextualSpacing w:val="0"/>
            </w:pPr>
          </w:p>
          <w:p w14:paraId="43870E53" w14:textId="77777777" w:rsidR="00F52200" w:rsidDel="003E526C" w:rsidRDefault="00C169AE">
            <w:pPr>
              <w:contextualSpacing w:val="0"/>
              <w:rPr>
                <w:del w:id="16" w:author="Department of Veterans Affairs" w:date="2017-03-01T07:36:00Z"/>
              </w:rPr>
            </w:pPr>
            <w:r>
              <w:rPr>
                <w:rFonts w:ascii="Courier New" w:eastAsia="Courier New" w:hAnsi="Courier New" w:cs="Courier New"/>
                <w:sz w:val="16"/>
                <w:szCs w:val="16"/>
                <w:highlight w:val="yellow"/>
              </w:rPr>
              <w:t>R</w:t>
            </w:r>
            <w:r>
              <w:rPr>
                <w:rFonts w:ascii="Courier New" w:eastAsia="Courier New" w:hAnsi="Courier New" w:cs="Courier New"/>
                <w:b/>
                <w:sz w:val="16"/>
                <w:szCs w:val="16"/>
                <w:highlight w:val="yellow"/>
              </w:rPr>
              <w:t xml:space="preserve">EJECTS  </w:t>
            </w:r>
            <w:del w:id="17" w:author="Department of Veterans Affairs" w:date="2017-03-01T07:36:00Z">
              <w:r w:rsidDel="003E526C">
                <w:rPr>
                  <w:rFonts w:ascii="Courier New" w:eastAsia="Courier New" w:hAnsi="Courier New" w:cs="Courier New"/>
                  <w:b/>
                  <w:sz w:val="16"/>
                  <w:szCs w:val="16"/>
                  <w:highlight w:val="yellow"/>
                </w:rPr>
                <w:delText xml:space="preserve"> ;</w:delText>
              </w:r>
            </w:del>
          </w:p>
          <w:p w14:paraId="2F3D6B62" w14:textId="77777777" w:rsidR="00F52200" w:rsidRDefault="00C169AE">
            <w:pPr>
              <w:contextualSpacing w:val="0"/>
            </w:pPr>
            <w:del w:id="18" w:author="Department of Veterans Affairs" w:date="2017-03-01T07:36:00Z">
              <w:r w:rsidDel="003E526C">
                <w:rPr>
                  <w:rFonts w:ascii="Courier New" w:eastAsia="Courier New" w:hAnsi="Courier New" w:cs="Courier New"/>
                  <w:b/>
                  <w:sz w:val="16"/>
                  <w:szCs w:val="16"/>
                  <w:highlight w:val="yellow"/>
                </w:rPr>
                <w:delText xml:space="preserve">         </w:delText>
              </w:r>
            </w:del>
            <w:r>
              <w:rPr>
                <w:rFonts w:ascii="Courier New" w:eastAsia="Courier New" w:hAnsi="Courier New" w:cs="Courier New"/>
                <w:b/>
                <w:sz w:val="16"/>
                <w:szCs w:val="16"/>
                <w:highlight w:val="yellow"/>
              </w:rPr>
              <w:t>; Update Reject Codes with new explanations</w:t>
            </w:r>
          </w:p>
          <w:p w14:paraId="624D5149" w14:textId="77777777" w:rsidR="00F52200" w:rsidRDefault="00C169AE">
            <w:pPr>
              <w:contextualSpacing w:val="0"/>
            </w:pPr>
            <w:r>
              <w:rPr>
                <w:rFonts w:ascii="Courier New" w:eastAsia="Courier New" w:hAnsi="Courier New" w:cs="Courier New"/>
                <w:b/>
                <w:sz w:val="16"/>
                <w:szCs w:val="16"/>
                <w:highlight w:val="yellow"/>
              </w:rPr>
              <w:t xml:space="preserve">         N LINE,DATA,NUM,NAME,DA,DIE,DR,CNT</w:t>
            </w:r>
          </w:p>
          <w:p w14:paraId="4B3450AF" w14:textId="77777777" w:rsidR="00F52200" w:rsidRDefault="00C169AE">
            <w:pPr>
              <w:contextualSpacing w:val="0"/>
            </w:pPr>
            <w:r>
              <w:rPr>
                <w:rFonts w:ascii="Courier New" w:eastAsia="Courier New" w:hAnsi="Courier New" w:cs="Courier New"/>
                <w:b/>
                <w:sz w:val="16"/>
                <w:szCs w:val="16"/>
                <w:highlight w:val="yellow"/>
              </w:rPr>
              <w:t xml:space="preserve">         D MES^XPDUTL("    - Updating BPS NCPDP REJECT CODES")</w:t>
            </w:r>
          </w:p>
          <w:p w14:paraId="31082A62" w14:textId="77777777" w:rsidR="00F52200" w:rsidRDefault="00C169AE">
            <w:pPr>
              <w:contextualSpacing w:val="0"/>
            </w:pPr>
            <w:r>
              <w:rPr>
                <w:rFonts w:ascii="Courier New" w:eastAsia="Courier New" w:hAnsi="Courier New" w:cs="Courier New"/>
                <w:b/>
                <w:sz w:val="16"/>
                <w:szCs w:val="16"/>
                <w:highlight w:val="yellow"/>
              </w:rPr>
              <w:t xml:space="preserve">         S CNT=0</w:t>
            </w:r>
          </w:p>
          <w:p w14:paraId="214EBF28" w14:textId="77777777" w:rsidR="00F52200" w:rsidRDefault="00C169AE">
            <w:pPr>
              <w:contextualSpacing w:val="0"/>
            </w:pPr>
            <w:r>
              <w:rPr>
                <w:rFonts w:ascii="Courier New" w:eastAsia="Courier New" w:hAnsi="Courier New" w:cs="Courier New"/>
                <w:b/>
                <w:sz w:val="16"/>
                <w:szCs w:val="16"/>
                <w:highlight w:val="yellow"/>
              </w:rPr>
              <w:t xml:space="preserve">         F LINE=1:1 S DATA=$P($T(NRJCT+LINE),";;",2,99) Q:DATA=""  D</w:t>
            </w:r>
          </w:p>
          <w:p w14:paraId="650814EE" w14:textId="77777777" w:rsidR="00F52200" w:rsidRDefault="00C169AE">
            <w:pPr>
              <w:contextualSpacing w:val="0"/>
            </w:pPr>
            <w:r>
              <w:rPr>
                <w:rFonts w:ascii="Courier New" w:eastAsia="Courier New" w:hAnsi="Courier New" w:cs="Courier New"/>
                <w:b/>
                <w:sz w:val="16"/>
                <w:szCs w:val="16"/>
                <w:highlight w:val="yellow"/>
              </w:rPr>
              <w:t xml:space="preserve">         . S DIE=9002313.93,NUM=$P(DATA,";",1)</w:t>
            </w:r>
          </w:p>
          <w:p w14:paraId="0217DF88" w14:textId="77777777" w:rsidR="00F52200" w:rsidRDefault="00C169AE">
            <w:pPr>
              <w:contextualSpacing w:val="0"/>
            </w:pPr>
            <w:r>
              <w:rPr>
                <w:rFonts w:ascii="Courier New" w:eastAsia="Courier New" w:hAnsi="Courier New" w:cs="Courier New"/>
                <w:b/>
                <w:sz w:val="16"/>
                <w:szCs w:val="16"/>
                <w:highlight w:val="yellow"/>
              </w:rPr>
              <w:t xml:space="preserve">         . S DA=$O(^BPSF(DIE,"B",NUM,""))</w:t>
            </w:r>
          </w:p>
          <w:p w14:paraId="68E71B8D" w14:textId="67C2669C" w:rsidR="00F52200" w:rsidDel="003E526C" w:rsidRDefault="00C169AE">
            <w:pPr>
              <w:contextualSpacing w:val="0"/>
              <w:rPr>
                <w:del w:id="19" w:author="Department of Veterans Affairs" w:date="2017-03-01T07:37:00Z"/>
              </w:rPr>
            </w:pPr>
            <w:r>
              <w:rPr>
                <w:rFonts w:ascii="Courier New" w:eastAsia="Courier New" w:hAnsi="Courier New" w:cs="Courier New"/>
                <w:b/>
                <w:sz w:val="16"/>
                <w:szCs w:val="16"/>
                <w:highlight w:val="yellow"/>
              </w:rPr>
              <w:t xml:space="preserve">         </w:t>
            </w:r>
            <w:ins w:id="20" w:author="Department of Veterans Affairs" w:date="2017-03-01T07:37:00Z">
              <w:r w:rsidR="003E526C" w:rsidRPr="003E526C">
                <w:rPr>
                  <w:rFonts w:ascii="Courier New" w:hAnsi="Courier New" w:cs="Courier New"/>
                  <w:sz w:val="16"/>
                  <w:szCs w:val="16"/>
                  <w:highlight w:val="yellow"/>
                  <w:rPrChange w:id="21" w:author="Department of Veterans Affairs" w:date="2017-03-01T07:37:00Z">
                    <w:rPr/>
                  </w:rPrChange>
                </w:rPr>
                <w:t xml:space="preserve">. </w:t>
              </w:r>
              <w:r w:rsidR="003E526C" w:rsidRPr="003E526C">
                <w:rPr>
                  <w:rFonts w:ascii="Courier New" w:hAnsi="Courier New" w:cs="Courier New"/>
                  <w:color w:val="0000FF"/>
                  <w:sz w:val="16"/>
                  <w:szCs w:val="16"/>
                  <w:highlight w:val="yellow"/>
                  <w:rPrChange w:id="22" w:author="Department of Veterans Affairs" w:date="2017-03-01T07:37:00Z">
                    <w:rPr>
                      <w:color w:val="0000FF"/>
                    </w:rPr>
                  </w:rPrChange>
                </w:rPr>
                <w:t>I </w:t>
              </w:r>
              <w:r w:rsidR="003E526C" w:rsidRPr="003E526C">
                <w:rPr>
                  <w:rFonts w:ascii="Courier New" w:hAnsi="Courier New" w:cs="Courier New"/>
                  <w:sz w:val="16"/>
                  <w:szCs w:val="16"/>
                  <w:highlight w:val="yellow"/>
                  <w:rPrChange w:id="23" w:author="Department of Veterans Affairs" w:date="2017-03-01T07:37:00Z">
                    <w:rPr/>
                  </w:rPrChange>
                </w:rPr>
                <w:t>'</w:t>
              </w:r>
              <w:r w:rsidR="003E526C" w:rsidRPr="003E526C">
                <w:rPr>
                  <w:rFonts w:ascii="Courier New" w:hAnsi="Courier New" w:cs="Courier New"/>
                  <w:color w:val="800000"/>
                  <w:sz w:val="16"/>
                  <w:szCs w:val="16"/>
                  <w:highlight w:val="yellow"/>
                  <w:rPrChange w:id="24" w:author="Department of Veterans Affairs" w:date="2017-03-01T07:37:00Z">
                    <w:rPr>
                      <w:color w:val="800000"/>
                    </w:rPr>
                  </w:rPrChange>
                </w:rPr>
                <w:t>DA </w:t>
              </w:r>
              <w:r w:rsidR="003E526C" w:rsidRPr="003E526C">
                <w:rPr>
                  <w:rFonts w:ascii="Courier New" w:hAnsi="Courier New" w:cs="Courier New"/>
                  <w:color w:val="0000FF"/>
                  <w:sz w:val="16"/>
                  <w:szCs w:val="16"/>
                  <w:highlight w:val="yellow"/>
                  <w:rPrChange w:id="25" w:author="Department of Veterans Affairs" w:date="2017-03-01T07:37:00Z">
                    <w:rPr>
                      <w:color w:val="0000FF"/>
                    </w:rPr>
                  </w:rPrChange>
                </w:rPr>
                <w:t>D </w:t>
              </w:r>
              <w:r w:rsidR="003E526C" w:rsidRPr="003E526C">
                <w:rPr>
                  <w:rFonts w:ascii="Courier New" w:hAnsi="Courier New" w:cs="Courier New"/>
                  <w:color w:val="FF0000"/>
                  <w:sz w:val="16"/>
                  <w:szCs w:val="16"/>
                  <w:highlight w:val="yellow"/>
                  <w:rPrChange w:id="26" w:author="Department of Veterans Affairs" w:date="2017-03-01T07:37:00Z">
                    <w:rPr>
                      <w:color w:val="FF0000"/>
                    </w:rPr>
                  </w:rPrChange>
                </w:rPr>
                <w:t>MES</w:t>
              </w:r>
              <w:r w:rsidR="003E526C" w:rsidRPr="003E526C">
                <w:rPr>
                  <w:rFonts w:ascii="Courier New" w:hAnsi="Courier New" w:cs="Courier New"/>
                  <w:sz w:val="16"/>
                  <w:szCs w:val="16"/>
                  <w:highlight w:val="yellow"/>
                  <w:rPrChange w:id="27" w:author="Department of Veterans Affairs" w:date="2017-03-01T07:37:00Z">
                    <w:rPr/>
                  </w:rPrChange>
                </w:rPr>
                <w:t>^XPDUTL(</w:t>
              </w:r>
              <w:r w:rsidR="003E526C" w:rsidRPr="003E526C">
                <w:rPr>
                  <w:rFonts w:ascii="Courier New" w:hAnsi="Courier New" w:cs="Courier New"/>
                  <w:color w:val="008000"/>
                  <w:sz w:val="16"/>
                  <w:szCs w:val="16"/>
                  <w:highlight w:val="yellow"/>
                  <w:rPrChange w:id="28" w:author="Department of Veterans Affairs" w:date="2017-03-01T07:37:00Z">
                    <w:rPr>
                      <w:color w:val="008000"/>
                    </w:rPr>
                  </w:rPrChange>
                </w:rPr>
                <w:t>" - No IEN found for entry "</w:t>
              </w:r>
              <w:r w:rsidR="003E526C" w:rsidRPr="003E526C">
                <w:rPr>
                  <w:rFonts w:ascii="Courier New" w:hAnsi="Courier New" w:cs="Courier New"/>
                  <w:sz w:val="16"/>
                  <w:szCs w:val="16"/>
                  <w:highlight w:val="yellow"/>
                  <w:rPrChange w:id="29" w:author="Department of Veterans Affairs" w:date="2017-03-01T07:37:00Z">
                    <w:rPr/>
                  </w:rPrChange>
                </w:rPr>
                <w:t>_</w:t>
              </w:r>
              <w:r w:rsidR="003E526C" w:rsidRPr="003E526C">
                <w:rPr>
                  <w:rFonts w:ascii="Courier New" w:hAnsi="Courier New" w:cs="Courier New"/>
                  <w:color w:val="800000"/>
                  <w:sz w:val="16"/>
                  <w:szCs w:val="16"/>
                  <w:highlight w:val="yellow"/>
                  <w:rPrChange w:id="30" w:author="Department of Veterans Affairs" w:date="2017-03-01T07:37:00Z">
                    <w:rPr>
                      <w:color w:val="800000"/>
                    </w:rPr>
                  </w:rPrChange>
                </w:rPr>
                <w:t>NUM</w:t>
              </w:r>
              <w:r w:rsidR="003E526C" w:rsidRPr="003E526C">
                <w:rPr>
                  <w:rFonts w:ascii="Courier New" w:hAnsi="Courier New" w:cs="Courier New"/>
                  <w:sz w:val="16"/>
                  <w:szCs w:val="16"/>
                  <w:highlight w:val="yellow"/>
                  <w:rPrChange w:id="31" w:author="Department of Veterans Affairs" w:date="2017-03-01T07:37:00Z">
                    <w:rPr/>
                  </w:rPrChange>
                </w:rPr>
                <w:t xml:space="preserve">) </w:t>
              </w:r>
              <w:r w:rsidR="003E526C" w:rsidRPr="003E526C">
                <w:rPr>
                  <w:rFonts w:ascii="Courier New" w:hAnsi="Courier New" w:cs="Courier New"/>
                  <w:color w:val="0000FF"/>
                  <w:sz w:val="16"/>
                  <w:szCs w:val="16"/>
                  <w:highlight w:val="yellow"/>
                  <w:rPrChange w:id="32" w:author="Department of Veterans Affairs" w:date="2017-03-01T07:37:00Z">
                    <w:rPr>
                      <w:color w:val="0000FF"/>
                    </w:rPr>
                  </w:rPrChange>
                </w:rPr>
                <w:t>Q</w:t>
              </w:r>
            </w:ins>
            <w:del w:id="33" w:author="Department of Veterans Affairs" w:date="2017-03-01T07:37:00Z">
              <w:r w:rsidRPr="003E526C" w:rsidDel="003E526C">
                <w:rPr>
                  <w:rFonts w:ascii="Courier New" w:eastAsia="Courier New" w:hAnsi="Courier New" w:cs="Courier New"/>
                  <w:b/>
                  <w:sz w:val="16"/>
                  <w:szCs w:val="16"/>
                  <w:highlight w:val="yellow"/>
                </w:rPr>
                <w:delText xml:space="preserve">. </w:delText>
              </w:r>
              <w:r w:rsidDel="003E526C">
                <w:rPr>
                  <w:rFonts w:ascii="Courier New" w:eastAsia="Courier New" w:hAnsi="Courier New" w:cs="Courier New"/>
                  <w:b/>
                  <w:sz w:val="16"/>
                  <w:szCs w:val="16"/>
                  <w:highlight w:val="yellow"/>
                </w:rPr>
                <w:delText>I 'DA Q     ; quit if no IEN found for entry</w:delText>
              </w:r>
            </w:del>
          </w:p>
          <w:p w14:paraId="0518E471" w14:textId="77777777" w:rsidR="00F52200" w:rsidRDefault="00C169AE">
            <w:pPr>
              <w:contextualSpacing w:val="0"/>
            </w:pPr>
            <w:r>
              <w:rPr>
                <w:rFonts w:ascii="Courier New" w:eastAsia="Courier New" w:hAnsi="Courier New" w:cs="Courier New"/>
                <w:b/>
                <w:sz w:val="16"/>
                <w:szCs w:val="16"/>
                <w:highlight w:val="yellow"/>
              </w:rPr>
              <w:t xml:space="preserve">         . S NAME=$P(DATA,";",2),DR=".02////^S X=NAME",CNT=CNT+1</w:t>
            </w:r>
          </w:p>
          <w:p w14:paraId="270082F7" w14:textId="77777777" w:rsidR="00F52200" w:rsidRDefault="00C169AE">
            <w:pPr>
              <w:contextualSpacing w:val="0"/>
            </w:pPr>
            <w:r>
              <w:rPr>
                <w:rFonts w:ascii="Courier New" w:eastAsia="Courier New" w:hAnsi="Courier New" w:cs="Courier New"/>
                <w:b/>
                <w:sz w:val="16"/>
                <w:szCs w:val="16"/>
                <w:highlight w:val="yellow"/>
              </w:rPr>
              <w:t xml:space="preserve">         . D ^DIE</w:t>
            </w:r>
          </w:p>
          <w:p w14:paraId="59AD153F" w14:textId="77777777" w:rsidR="00F52200" w:rsidRDefault="00C169AE">
            <w:pPr>
              <w:contextualSpacing w:val="0"/>
            </w:pPr>
            <w:r>
              <w:rPr>
                <w:rFonts w:ascii="Courier New" w:eastAsia="Courier New" w:hAnsi="Courier New" w:cs="Courier New"/>
                <w:b/>
                <w:sz w:val="16"/>
                <w:szCs w:val="16"/>
                <w:highlight w:val="yellow"/>
              </w:rPr>
              <w:t xml:space="preserve">         D MES^XPDUTL("      - "_CNT_" entries updated")</w:t>
            </w:r>
          </w:p>
          <w:p w14:paraId="6014F1B8" w14:textId="77777777" w:rsidR="00F52200" w:rsidRDefault="00C169AE">
            <w:pPr>
              <w:contextualSpacing w:val="0"/>
            </w:pPr>
            <w:bookmarkStart w:id="34" w:name="_gjdgxs" w:colFirst="0" w:colLast="0"/>
            <w:bookmarkEnd w:id="34"/>
            <w:r>
              <w:rPr>
                <w:rFonts w:ascii="Courier New" w:eastAsia="Courier New" w:hAnsi="Courier New" w:cs="Courier New"/>
                <w:b/>
                <w:sz w:val="16"/>
                <w:szCs w:val="16"/>
                <w:highlight w:val="yellow"/>
              </w:rPr>
              <w:t xml:space="preserve">         D MES^XPDUTL("    - Done with BPS NCPDP REJECT CODES")</w:t>
            </w:r>
          </w:p>
          <w:p w14:paraId="1E8A05E6" w14:textId="77777777" w:rsidR="00F52200" w:rsidRDefault="00C169AE">
            <w:pPr>
              <w:contextualSpacing w:val="0"/>
            </w:pPr>
            <w:r>
              <w:rPr>
                <w:rFonts w:ascii="Courier New" w:eastAsia="Courier New" w:hAnsi="Courier New" w:cs="Courier New"/>
                <w:b/>
                <w:sz w:val="16"/>
                <w:szCs w:val="16"/>
                <w:highlight w:val="yellow"/>
              </w:rPr>
              <w:t xml:space="preserve">         D MES^XPDUTL(" ")</w:t>
            </w:r>
          </w:p>
          <w:p w14:paraId="30110B2B" w14:textId="77777777" w:rsidR="00F52200" w:rsidRDefault="00C169AE">
            <w:pPr>
              <w:contextualSpacing w:val="0"/>
            </w:pPr>
            <w:r>
              <w:rPr>
                <w:rFonts w:ascii="Courier New" w:eastAsia="Courier New" w:hAnsi="Courier New" w:cs="Courier New"/>
                <w:b/>
                <w:sz w:val="16"/>
                <w:szCs w:val="16"/>
                <w:highlight w:val="yellow"/>
              </w:rPr>
              <w:t xml:space="preserve">         Q</w:t>
            </w:r>
          </w:p>
          <w:p w14:paraId="18E63675" w14:textId="77777777" w:rsidR="00F52200" w:rsidRDefault="00C169AE">
            <w:pPr>
              <w:contextualSpacing w:val="0"/>
            </w:pPr>
            <w:r>
              <w:rPr>
                <w:rFonts w:ascii="Courier New" w:eastAsia="Courier New" w:hAnsi="Courier New" w:cs="Courier New"/>
                <w:b/>
                <w:sz w:val="16"/>
                <w:szCs w:val="16"/>
                <w:highlight w:val="yellow"/>
              </w:rPr>
              <w:t xml:space="preserve">         ;</w:t>
            </w:r>
          </w:p>
          <w:p w14:paraId="52C3E511" w14:textId="6CDD0B51" w:rsidR="00F52200" w:rsidRDefault="00C169AE" w:rsidP="00F00615">
            <w:pPr>
              <w:contextualSpacing w:val="0"/>
            </w:pPr>
            <w:r>
              <w:rPr>
                <w:rFonts w:ascii="Courier New" w:eastAsia="Courier New" w:hAnsi="Courier New" w:cs="Courier New"/>
                <w:b/>
                <w:sz w:val="16"/>
                <w:szCs w:val="16"/>
                <w:highlight w:val="yellow"/>
              </w:rPr>
              <w:t xml:space="preserve">NRJCT    ; </w:t>
            </w:r>
            <w:ins w:id="35" w:author="Department of Veterans Affairs" w:date="2017-03-01T07:38:00Z">
              <w:r w:rsidR="003E526C">
                <w:rPr>
                  <w:rFonts w:ascii="Courier New" w:eastAsia="Courier New" w:hAnsi="Courier New" w:cs="Courier New"/>
                  <w:b/>
                  <w:sz w:val="16"/>
                  <w:szCs w:val="16"/>
                  <w:highlight w:val="yellow"/>
                </w:rPr>
                <w:t>Updated</w:t>
              </w:r>
            </w:ins>
            <w:del w:id="36" w:author="Department of Veterans Affairs" w:date="2017-03-01T07:38:00Z">
              <w:r w:rsidDel="003E526C">
                <w:rPr>
                  <w:rFonts w:ascii="Courier New" w:eastAsia="Courier New" w:hAnsi="Courier New" w:cs="Courier New"/>
                  <w:b/>
                  <w:sz w:val="16"/>
                  <w:szCs w:val="16"/>
                  <w:highlight w:val="yellow"/>
                </w:rPr>
                <w:delText>New</w:delText>
              </w:r>
            </w:del>
            <w:r>
              <w:rPr>
                <w:rFonts w:ascii="Courier New" w:eastAsia="Courier New" w:hAnsi="Courier New" w:cs="Courier New"/>
                <w:b/>
                <w:sz w:val="16"/>
                <w:szCs w:val="16"/>
                <w:highlight w:val="yellow"/>
              </w:rPr>
              <w:t xml:space="preserve"> reject explanations</w:t>
            </w:r>
          </w:p>
          <w:p w14:paraId="4037B0B7" w14:textId="77777777" w:rsidR="00F52200" w:rsidRDefault="00C169AE" w:rsidP="00F00615">
            <w:pPr>
              <w:contextualSpacing w:val="0"/>
            </w:pPr>
            <w:r>
              <w:rPr>
                <w:rFonts w:ascii="Courier New" w:eastAsia="Courier New" w:hAnsi="Courier New" w:cs="Courier New"/>
                <w:b/>
                <w:sz w:val="16"/>
                <w:szCs w:val="16"/>
                <w:highlight w:val="yellow"/>
              </w:rPr>
              <w:t xml:space="preserve">         ;;280;Prior Authorization ID Submitted is not used for this Transaction Code</w:t>
            </w:r>
          </w:p>
          <w:p w14:paraId="338339C4" w14:textId="77777777" w:rsidR="00F52200" w:rsidRDefault="00C169AE" w:rsidP="00F00615">
            <w:pPr>
              <w:contextualSpacing w:val="0"/>
            </w:pPr>
            <w:r>
              <w:rPr>
                <w:rFonts w:ascii="Courier New" w:eastAsia="Courier New" w:hAnsi="Courier New" w:cs="Courier New"/>
                <w:b/>
                <w:sz w:val="16"/>
                <w:szCs w:val="16"/>
                <w:highlight w:val="yellow"/>
              </w:rPr>
              <w:t xml:space="preserve">         ;;EV;M/I Prior Authorization ID Submitted </w:t>
            </w:r>
          </w:p>
          <w:p w14:paraId="4C4BF383" w14:textId="77777777" w:rsidR="00F52200" w:rsidRDefault="00C169AE" w:rsidP="00F00615">
            <w:pPr>
              <w:contextualSpacing w:val="0"/>
            </w:pPr>
            <w:r>
              <w:rPr>
                <w:rFonts w:ascii="Courier New" w:eastAsia="Courier New" w:hAnsi="Courier New" w:cs="Courier New"/>
                <w:b/>
                <w:sz w:val="16"/>
                <w:szCs w:val="16"/>
                <w:highlight w:val="yellow"/>
              </w:rPr>
              <w:t xml:space="preserve">         ;;N7;Use Prior Authorization ID Provided During Transition Period</w:t>
            </w:r>
          </w:p>
          <w:p w14:paraId="18C9C43B" w14:textId="77777777" w:rsidR="00F52200" w:rsidRDefault="00C169AE" w:rsidP="00F00615">
            <w:pPr>
              <w:contextualSpacing w:val="0"/>
            </w:pPr>
            <w:r>
              <w:rPr>
                <w:rFonts w:ascii="Courier New" w:eastAsia="Courier New" w:hAnsi="Courier New" w:cs="Courier New"/>
                <w:b/>
                <w:sz w:val="16"/>
                <w:szCs w:val="16"/>
                <w:highlight w:val="yellow"/>
              </w:rPr>
              <w:t xml:space="preserve">         ;;N8;Use Prior Authorization ID Provided For Emergency Fill</w:t>
            </w:r>
          </w:p>
          <w:p w14:paraId="0F79C488" w14:textId="77777777" w:rsidR="00F52200" w:rsidRDefault="00C169AE" w:rsidP="00F00615">
            <w:pPr>
              <w:contextualSpacing w:val="0"/>
            </w:pPr>
            <w:r>
              <w:rPr>
                <w:rFonts w:ascii="Courier New" w:eastAsia="Courier New" w:hAnsi="Courier New" w:cs="Courier New"/>
                <w:b/>
                <w:sz w:val="16"/>
                <w:szCs w:val="16"/>
                <w:highlight w:val="yellow"/>
              </w:rPr>
              <w:t xml:space="preserve">         ;;N9;Use Prior Authorization ID Provided For Level of Care Change</w:t>
            </w:r>
          </w:p>
          <w:p w14:paraId="4D75589E"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;;635;Employer Country Code Value Not Supported</w:t>
            </w:r>
          </w:p>
          <w:p w14:paraId="29D57C9E"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;;637;Entity Country Code Value Not Supported</w:t>
            </w:r>
          </w:p>
          <w:p w14:paraId="7E1A7D5B"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;;638;Facility Country Code Value Not Supported</w:t>
            </w:r>
          </w:p>
          <w:p w14:paraId="59480298"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;;639;Patient ID Associated Country Code Value Not Supported </w:t>
            </w:r>
          </w:p>
          <w:p w14:paraId="3A9868D8" w14:textId="77777777" w:rsidR="00F52200" w:rsidRDefault="00C169AE">
            <w:pPr>
              <w:spacing w:line="276" w:lineRule="auto"/>
              <w:contextualSpacing w:val="0"/>
            </w:pPr>
            <w:r w:rsidRPr="00F00615">
              <w:rPr>
                <w:rFonts w:ascii="Courier New" w:eastAsia="Courier New" w:hAnsi="Courier New" w:cs="Courier New"/>
                <w:b/>
                <w:sz w:val="16"/>
                <w:szCs w:val="16"/>
                <w:highlight w:val="yellow"/>
              </w:rPr>
              <w:t xml:space="preserve">         ;;640;Pay to Country Code Value Not Supported </w:t>
            </w:r>
          </w:p>
          <w:p w14:paraId="03FB0854" w14:textId="77777777" w:rsidR="00F52200" w:rsidRDefault="00F52200">
            <w:pPr>
              <w:contextualSpacing w:val="0"/>
            </w:pPr>
          </w:p>
        </w:tc>
      </w:tr>
    </w:tbl>
    <w:p w14:paraId="22816034" w14:textId="77777777" w:rsidR="00F52200" w:rsidRDefault="00F52200"/>
    <w:p w14:paraId="58547AD7" w14:textId="77777777" w:rsidR="00F52200" w:rsidRDefault="00C169AE">
      <w:pPr>
        <w:spacing w:before="120" w:after="120"/>
      </w:pPr>
      <w:r>
        <w:t xml:space="preserve">There are 10 existing reject codes </w:t>
      </w:r>
      <w:r w:rsidR="00FC66D7">
        <w:t xml:space="preserve">whose </w:t>
      </w:r>
      <w:r>
        <w:t>descriptions</w:t>
      </w:r>
      <w:r w:rsidR="00FC66D7">
        <w:t xml:space="preserve"> are being updated</w:t>
      </w:r>
      <w:r>
        <w:t>:</w:t>
      </w:r>
    </w:p>
    <w:p w14:paraId="3BF95CAD" w14:textId="77777777" w:rsidR="00F52200" w:rsidRPr="00F00615" w:rsidRDefault="00C169AE">
      <w:pPr>
        <w:numPr>
          <w:ilvl w:val="0"/>
          <w:numId w:val="1"/>
        </w:numPr>
        <w:ind w:hanging="360"/>
        <w:contextualSpacing/>
      </w:pPr>
      <w:r w:rsidRPr="00F00615">
        <w:rPr>
          <w:rFonts w:eastAsia="Calibri"/>
        </w:rPr>
        <w:t>280;Prior Authorization ID Submitted is not used for this Transaction Code</w:t>
      </w:r>
    </w:p>
    <w:p w14:paraId="68653921" w14:textId="77777777" w:rsidR="00F52200" w:rsidRPr="00F00615" w:rsidRDefault="00C169AE">
      <w:pPr>
        <w:numPr>
          <w:ilvl w:val="0"/>
          <w:numId w:val="1"/>
        </w:numPr>
        <w:ind w:hanging="360"/>
        <w:contextualSpacing/>
      </w:pPr>
      <w:r w:rsidRPr="00F00615">
        <w:rPr>
          <w:rFonts w:eastAsia="Calibri"/>
        </w:rPr>
        <w:t>EV;M/I P</w:t>
      </w:r>
      <w:r w:rsidR="00F00615">
        <w:rPr>
          <w:rFonts w:eastAsia="Calibri"/>
        </w:rPr>
        <w:t>rior Authorization ID Submitted</w:t>
      </w:r>
    </w:p>
    <w:p w14:paraId="0E4D907E" w14:textId="77777777" w:rsidR="00F52200" w:rsidRPr="00F00615" w:rsidRDefault="00C169AE">
      <w:pPr>
        <w:numPr>
          <w:ilvl w:val="0"/>
          <w:numId w:val="1"/>
        </w:numPr>
        <w:ind w:hanging="360"/>
        <w:contextualSpacing/>
      </w:pPr>
      <w:r w:rsidRPr="00F00615">
        <w:rPr>
          <w:rFonts w:eastAsia="Calibri"/>
        </w:rPr>
        <w:t>N7;Use Prior Authorization ID Provided During Transition Period</w:t>
      </w:r>
    </w:p>
    <w:p w14:paraId="50ACDBA8" w14:textId="77777777" w:rsidR="00F52200" w:rsidRPr="00F00615" w:rsidRDefault="00C169AE">
      <w:pPr>
        <w:numPr>
          <w:ilvl w:val="0"/>
          <w:numId w:val="1"/>
        </w:numPr>
        <w:ind w:hanging="360"/>
        <w:contextualSpacing/>
      </w:pPr>
      <w:r w:rsidRPr="00F00615">
        <w:rPr>
          <w:rFonts w:eastAsia="Calibri"/>
        </w:rPr>
        <w:t>N8;Use Prior Authorization ID Provided For Emergency Fill</w:t>
      </w:r>
    </w:p>
    <w:p w14:paraId="1273AA7B" w14:textId="77777777" w:rsidR="00F00615" w:rsidRDefault="00C169AE" w:rsidP="00F00615">
      <w:pPr>
        <w:numPr>
          <w:ilvl w:val="0"/>
          <w:numId w:val="1"/>
        </w:numPr>
        <w:ind w:hanging="360"/>
        <w:contextualSpacing/>
      </w:pPr>
      <w:r w:rsidRPr="00F00615">
        <w:rPr>
          <w:rFonts w:eastAsia="Calibri"/>
        </w:rPr>
        <w:t>N9;Use Prior Authorization ID Provided For Level of Care Change</w:t>
      </w:r>
    </w:p>
    <w:p w14:paraId="7A5FDA1E" w14:textId="77777777" w:rsidR="00F00615" w:rsidRDefault="00C169AE" w:rsidP="00F00615">
      <w:pPr>
        <w:numPr>
          <w:ilvl w:val="0"/>
          <w:numId w:val="1"/>
        </w:numPr>
        <w:ind w:hanging="360"/>
        <w:contextualSpacing/>
        <w:rPr>
          <w:rFonts w:eastAsia="Calibri"/>
        </w:rPr>
      </w:pPr>
      <w:r w:rsidRPr="00F00615">
        <w:rPr>
          <w:rFonts w:eastAsia="Calibri"/>
        </w:rPr>
        <w:t>635;Employer Country Code Value Not Supported</w:t>
      </w:r>
    </w:p>
    <w:p w14:paraId="4A3F9BE5" w14:textId="77777777" w:rsidR="00F00615" w:rsidRDefault="00C169AE" w:rsidP="00F00615">
      <w:pPr>
        <w:numPr>
          <w:ilvl w:val="0"/>
          <w:numId w:val="1"/>
        </w:numPr>
        <w:ind w:hanging="360"/>
        <w:contextualSpacing/>
        <w:rPr>
          <w:rFonts w:eastAsia="Calibri"/>
        </w:rPr>
      </w:pPr>
      <w:r w:rsidRPr="00F00615">
        <w:rPr>
          <w:rFonts w:eastAsia="Calibri"/>
        </w:rPr>
        <w:t>637;Entity Country Code Value Not Supported</w:t>
      </w:r>
    </w:p>
    <w:p w14:paraId="054C88B8" w14:textId="77777777" w:rsidR="00F00615" w:rsidRDefault="00C169AE" w:rsidP="00F00615">
      <w:pPr>
        <w:numPr>
          <w:ilvl w:val="0"/>
          <w:numId w:val="1"/>
        </w:numPr>
        <w:ind w:hanging="360"/>
        <w:contextualSpacing/>
        <w:rPr>
          <w:rFonts w:eastAsia="Calibri"/>
        </w:rPr>
      </w:pPr>
      <w:r w:rsidRPr="00F00615">
        <w:rPr>
          <w:rFonts w:eastAsia="Calibri"/>
        </w:rPr>
        <w:t>638;Facility Country Code Value Not Supported</w:t>
      </w:r>
    </w:p>
    <w:p w14:paraId="6425BD3A" w14:textId="77777777" w:rsidR="00F00615" w:rsidRPr="00F00615" w:rsidRDefault="00C169AE" w:rsidP="00F00615">
      <w:pPr>
        <w:numPr>
          <w:ilvl w:val="0"/>
          <w:numId w:val="1"/>
        </w:numPr>
        <w:ind w:hanging="360"/>
        <w:contextualSpacing/>
      </w:pPr>
      <w:r w:rsidRPr="00F00615">
        <w:rPr>
          <w:rFonts w:eastAsia="Calibri"/>
        </w:rPr>
        <w:t>639;Patient ID Associated C</w:t>
      </w:r>
      <w:r w:rsidR="00F00615">
        <w:rPr>
          <w:rFonts w:eastAsia="Calibri"/>
        </w:rPr>
        <w:t>ountry Code Value Not Supported</w:t>
      </w:r>
    </w:p>
    <w:p w14:paraId="16D957BA" w14:textId="77777777" w:rsidR="00F52200" w:rsidRPr="00F00615" w:rsidRDefault="00C169AE" w:rsidP="00F00615">
      <w:pPr>
        <w:numPr>
          <w:ilvl w:val="0"/>
          <w:numId w:val="1"/>
        </w:numPr>
        <w:ind w:hanging="360"/>
        <w:contextualSpacing/>
      </w:pPr>
      <w:r w:rsidRPr="00F00615">
        <w:rPr>
          <w:rFonts w:eastAsia="Calibri"/>
        </w:rPr>
        <w:lastRenderedPageBreak/>
        <w:t>640;Pay to Country Code Value Not Supported</w:t>
      </w:r>
    </w:p>
    <w:p w14:paraId="2B074580" w14:textId="77777777" w:rsidR="00F52200" w:rsidRDefault="00F52200"/>
    <w:p w14:paraId="51020B8D" w14:textId="77777777" w:rsidR="00F52200" w:rsidRDefault="00C169AE">
      <w:pPr>
        <w:spacing w:before="120" w:after="120"/>
      </w:pPr>
      <w:r>
        <w:t>There are 10 new reject codes as follows:</w:t>
      </w:r>
    </w:p>
    <w:p w14:paraId="56820812" w14:textId="77777777" w:rsidR="00F52200" w:rsidRPr="00F00615" w:rsidRDefault="00C169AE">
      <w:pPr>
        <w:numPr>
          <w:ilvl w:val="0"/>
          <w:numId w:val="2"/>
        </w:numPr>
        <w:ind w:hanging="360"/>
        <w:contextualSpacing/>
      </w:pPr>
      <w:r w:rsidRPr="00F00615">
        <w:rPr>
          <w:rFonts w:eastAsia="Calibri"/>
        </w:rPr>
        <w:t>831;Product Service ID Carve-Out, Bill Medicaid Fee For Service</w:t>
      </w:r>
    </w:p>
    <w:p w14:paraId="557C914D" w14:textId="31B2E80F" w:rsidR="00F52200" w:rsidRPr="00AE2D3D" w:rsidRDefault="00C169AE">
      <w:pPr>
        <w:pPrChange w:id="37" w:author="Department of Veterans Affairs" w:date="2017-03-03T08:54:00Z">
          <w:pPr>
            <w:numPr>
              <w:numId w:val="2"/>
            </w:numPr>
            <w:ind w:left="720" w:hanging="360"/>
            <w:contextualSpacing/>
          </w:pPr>
        </w:pPrChange>
      </w:pPr>
      <w:r w:rsidRPr="00F00615">
        <w:rPr>
          <w:rFonts w:eastAsia="Calibri"/>
        </w:rPr>
        <w:t>832</w:t>
      </w:r>
      <w:proofErr w:type="gramStart"/>
      <w:r w:rsidRPr="00F00615">
        <w:rPr>
          <w:rFonts w:eastAsia="Calibri"/>
        </w:rPr>
        <w:t>;</w:t>
      </w:r>
      <w:proofErr w:type="gramEnd"/>
      <w:del w:id="38" w:author="Department of Veterans Affairs" w:date="2017-03-03T08:54:00Z">
        <w:r w:rsidRPr="00F00615" w:rsidDel="00AE2D3D">
          <w:rPr>
            <w:rFonts w:eastAsia="Calibri"/>
          </w:rPr>
          <w:delText xml:space="preserve">Prescriber NPI Not Found, Therefore NPI Active Status, MEDICARE Enrollment, Prescriptive Authority Could Not Be </w:delText>
        </w:r>
        <w:r w:rsidRPr="00AE2D3D" w:rsidDel="00AE2D3D">
          <w:rPr>
            <w:rFonts w:eastAsia="Calibri"/>
          </w:rPr>
          <w:delText>Validated</w:delText>
        </w:r>
      </w:del>
      <w:ins w:id="39" w:author="Department of Veterans Affairs" w:date="2017-03-03T08:54:00Z">
        <w:r w:rsidR="00AE2D3D" w:rsidRPr="00AE2D3D">
          <w:rPr>
            <w:rPrChange w:id="40" w:author="Department of Veterans Affairs" w:date="2017-03-03T08:55:00Z">
              <w:rPr>
                <w:rFonts w:ascii="Lucida Console" w:hAnsi="Lucida Console"/>
                <w:sz w:val="18"/>
                <w:szCs w:val="18"/>
              </w:rPr>
            </w:rPrChange>
          </w:rPr>
          <w:t>Prescriber NPI Not Found - NPI, MEDICARE, RX Authority Not Validated</w:t>
        </w:r>
      </w:ins>
    </w:p>
    <w:p w14:paraId="26DF0CFE" w14:textId="77777777" w:rsidR="00F52200" w:rsidRPr="00F00615" w:rsidRDefault="00C169AE">
      <w:pPr>
        <w:numPr>
          <w:ilvl w:val="0"/>
          <w:numId w:val="2"/>
        </w:numPr>
        <w:ind w:hanging="360"/>
        <w:contextualSpacing/>
      </w:pPr>
      <w:r w:rsidRPr="00F00615">
        <w:rPr>
          <w:rFonts w:eastAsia="Calibri"/>
        </w:rPr>
        <w:t>833;Accumulator Year Is Not Within ATBT Timeframe</w:t>
      </w:r>
    </w:p>
    <w:p w14:paraId="560233D4" w14:textId="77777777" w:rsidR="00F52200" w:rsidRPr="00F00615" w:rsidRDefault="00C169AE">
      <w:pPr>
        <w:numPr>
          <w:ilvl w:val="0"/>
          <w:numId w:val="2"/>
        </w:numPr>
        <w:ind w:hanging="360"/>
        <w:contextualSpacing/>
      </w:pPr>
      <w:r w:rsidRPr="00F00615">
        <w:rPr>
          <w:rFonts w:eastAsia="Calibri"/>
        </w:rPr>
        <w:t>834;M/I Provider First Name</w:t>
      </w:r>
    </w:p>
    <w:p w14:paraId="2D8B37C4" w14:textId="77777777" w:rsidR="00F52200" w:rsidRPr="00F00615" w:rsidRDefault="00C169AE">
      <w:pPr>
        <w:numPr>
          <w:ilvl w:val="0"/>
          <w:numId w:val="2"/>
        </w:numPr>
        <w:ind w:hanging="360"/>
        <w:contextualSpacing/>
      </w:pPr>
      <w:r w:rsidRPr="00F00615">
        <w:rPr>
          <w:rFonts w:eastAsia="Calibri"/>
        </w:rPr>
        <w:t>835;M/I Provider Last Name</w:t>
      </w:r>
    </w:p>
    <w:p w14:paraId="50E71552" w14:textId="77777777" w:rsidR="00F52200" w:rsidRPr="00F00615" w:rsidRDefault="00C169AE">
      <w:pPr>
        <w:numPr>
          <w:ilvl w:val="0"/>
          <w:numId w:val="2"/>
        </w:numPr>
        <w:ind w:hanging="360"/>
        <w:contextualSpacing/>
      </w:pPr>
      <w:r w:rsidRPr="00F00615">
        <w:rPr>
          <w:rFonts w:eastAsia="Calibri"/>
        </w:rPr>
        <w:t>836;M/I Facility ID Qualifier</w:t>
      </w:r>
    </w:p>
    <w:p w14:paraId="4C29D0B1" w14:textId="77777777" w:rsidR="00F52200" w:rsidRPr="00F00615" w:rsidRDefault="00C169AE">
      <w:pPr>
        <w:numPr>
          <w:ilvl w:val="0"/>
          <w:numId w:val="2"/>
        </w:numPr>
        <w:ind w:hanging="360"/>
        <w:contextualSpacing/>
      </w:pPr>
      <w:r w:rsidRPr="00F00615">
        <w:rPr>
          <w:rFonts w:eastAsia="Calibri"/>
        </w:rPr>
        <w:t>837;Facility ID Value Not Supported</w:t>
      </w:r>
    </w:p>
    <w:p w14:paraId="7B37F156" w14:textId="77777777" w:rsidR="00F52200" w:rsidRPr="00F00615" w:rsidRDefault="00C169AE">
      <w:pPr>
        <w:numPr>
          <w:ilvl w:val="0"/>
          <w:numId w:val="2"/>
        </w:numPr>
        <w:ind w:hanging="360"/>
        <w:contextualSpacing/>
      </w:pPr>
      <w:r w:rsidRPr="00F00615">
        <w:rPr>
          <w:rFonts w:eastAsia="Calibri"/>
        </w:rPr>
        <w:t>838;M/I Original Manufacturer Product ID</w:t>
      </w:r>
    </w:p>
    <w:p w14:paraId="2C3264AF" w14:textId="77777777" w:rsidR="00F52200" w:rsidRPr="00F00615" w:rsidRDefault="00C169AE">
      <w:pPr>
        <w:numPr>
          <w:ilvl w:val="0"/>
          <w:numId w:val="2"/>
        </w:numPr>
        <w:ind w:hanging="360"/>
        <w:contextualSpacing/>
      </w:pPr>
      <w:r w:rsidRPr="00F00615">
        <w:rPr>
          <w:rFonts w:eastAsia="Calibri"/>
        </w:rPr>
        <w:t>839;M/I Original Manufacturer Product ID Qualifier</w:t>
      </w:r>
    </w:p>
    <w:p w14:paraId="244D4B8B" w14:textId="77777777" w:rsidR="00F52200" w:rsidRPr="00F00615" w:rsidRDefault="00C169AE">
      <w:pPr>
        <w:numPr>
          <w:ilvl w:val="0"/>
          <w:numId w:val="2"/>
        </w:numPr>
        <w:ind w:hanging="360"/>
        <w:contextualSpacing/>
      </w:pPr>
      <w:bookmarkStart w:id="41" w:name="_30j0zll" w:colFirst="0" w:colLast="0"/>
      <w:bookmarkEnd w:id="41"/>
      <w:r w:rsidRPr="00F00615">
        <w:rPr>
          <w:rFonts w:eastAsia="Calibri"/>
        </w:rPr>
        <w:t>840;Original Manufacturer Product ID Value Not Supported</w:t>
      </w:r>
    </w:p>
    <w:p w14:paraId="4457CF4A" w14:textId="77777777" w:rsidR="00F52200" w:rsidRDefault="00F52200">
      <w:bookmarkStart w:id="42" w:name="_1fob9te" w:colFirst="0" w:colLast="0"/>
      <w:bookmarkEnd w:id="42"/>
    </w:p>
    <w:p w14:paraId="77B821C5" w14:textId="77777777" w:rsidR="00F52200" w:rsidRDefault="00F52200">
      <w:bookmarkStart w:id="43" w:name="_3znysh7" w:colFirst="0" w:colLast="0"/>
      <w:bookmarkEnd w:id="43"/>
    </w:p>
    <w:p w14:paraId="6DF4853D" w14:textId="77777777" w:rsidR="00F52200" w:rsidRDefault="00C169AE">
      <w:pPr>
        <w:spacing w:before="120" w:after="120"/>
      </w:pPr>
      <w:r>
        <w:t>There are 2 new submission clarification codes as follows:</w:t>
      </w:r>
    </w:p>
    <w:p w14:paraId="58A86CF8" w14:textId="77777777" w:rsidR="003817FF" w:rsidRPr="00FC66D7" w:rsidRDefault="003817FF">
      <w:pPr>
        <w:numPr>
          <w:ilvl w:val="0"/>
          <w:numId w:val="3"/>
        </w:numPr>
        <w:ind w:hanging="360"/>
        <w:contextualSpacing/>
      </w:pPr>
      <w:r>
        <w:rPr>
          <w:rFonts w:eastAsia="Calibri"/>
        </w:rPr>
        <w:t>53;PRESCRIBER NPI ACTIVE &amp; VALID-MEDICARE ENROLLMENT &amp; RX AUTHORITY VALIDATED</w:t>
      </w:r>
    </w:p>
    <w:p w14:paraId="50695104" w14:textId="77777777" w:rsidR="003817FF" w:rsidRPr="00FC66D7" w:rsidRDefault="003817FF">
      <w:pPr>
        <w:numPr>
          <w:ilvl w:val="0"/>
          <w:numId w:val="3"/>
        </w:numPr>
        <w:ind w:hanging="360"/>
        <w:contextualSpacing/>
      </w:pPr>
      <w:r>
        <w:rPr>
          <w:rFonts w:eastAsia="Calibri"/>
        </w:rPr>
        <w:t>54;CMS OTHER AUTHORIZED PRESCRIBER: PROVIDER W/RX AUTHORITY, MEDICARE INELIGIBLE</w:t>
      </w:r>
    </w:p>
    <w:p w14:paraId="7355E802" w14:textId="77777777" w:rsidR="00F52200" w:rsidRDefault="00F52200"/>
    <w:p w14:paraId="41B28199" w14:textId="77777777" w:rsidR="00F52200" w:rsidRDefault="00C169AE">
      <w:pPr>
        <w:spacing w:after="120" w:line="276" w:lineRule="auto"/>
      </w:pPr>
      <w:r>
        <w:t>The new reject and clarification codes will automatically be added into the data file at the target system by the KIDS Build install.  This data dictionary will be sent with data to the target sites.  The tables below describe how the file is to be included in the KIDS Build for BPS NCPDP REJECT CODES and the BPS NCPDP CLARIFICATION CODES.</w:t>
      </w:r>
    </w:p>
    <w:p w14:paraId="7822A192" w14:textId="77777777" w:rsidR="00F52200" w:rsidRDefault="00F52200"/>
    <w:p w14:paraId="639D59D2" w14:textId="77777777" w:rsidR="00F52200" w:rsidRDefault="00F52200"/>
    <w:tbl>
      <w:tblPr>
        <w:tblStyle w:val="a0"/>
        <w:tblW w:w="9576"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788"/>
        <w:gridCol w:w="4788"/>
      </w:tblGrid>
      <w:tr w:rsidR="00F52200" w14:paraId="0C6406DA" w14:textId="77777777">
        <w:trPr>
          <w:trHeight w:val="28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68BA9D4" w14:textId="77777777" w:rsidR="00F52200" w:rsidRDefault="00C169AE">
            <w:pPr>
              <w:spacing w:before="60" w:after="60"/>
              <w:contextualSpacing w:val="0"/>
              <w:jc w:val="center"/>
            </w:pPr>
            <w:r>
              <w:rPr>
                <w:rFonts w:ascii="Arial" w:eastAsia="Arial" w:hAnsi="Arial" w:cs="Arial"/>
                <w:sz w:val="20"/>
                <w:szCs w:val="20"/>
              </w:rPr>
              <w:t>File Name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6FEEA01" w14:textId="77777777" w:rsidR="00F52200" w:rsidRPr="00CD576D" w:rsidRDefault="00C169AE">
            <w:pPr>
              <w:spacing w:before="60" w:after="60"/>
              <w:contextualSpacing w:val="0"/>
              <w:jc w:val="center"/>
              <w:rPr>
                <w:sz w:val="22"/>
                <w:szCs w:val="22"/>
                <w:rPrChange w:id="44" w:author="Kelly, DeAnn" w:date="2016-11-17T09:25:00Z">
                  <w:rPr/>
                </w:rPrChange>
              </w:rPr>
            </w:pPr>
            <w:commentRangeStart w:id="45"/>
            <w:r w:rsidRPr="00CD576D">
              <w:rPr>
                <w:rFonts w:ascii="Arial" w:eastAsia="Arial" w:hAnsi="Arial" w:cs="Arial"/>
                <w:b/>
                <w:sz w:val="22"/>
                <w:szCs w:val="22"/>
                <w:rPrChange w:id="46" w:author="Kelly, DeAnn" w:date="2016-11-17T09:25:00Z">
                  <w:rPr>
                    <w:rFonts w:ascii="Arial" w:eastAsia="Arial" w:hAnsi="Arial" w:cs="Arial"/>
                    <w:b/>
                  </w:rPr>
                </w:rPrChange>
              </w:rPr>
              <w:t>BPS NCPDP REJECT CODES</w:t>
            </w:r>
            <w:commentRangeEnd w:id="45"/>
            <w:r w:rsidR="00CD576D">
              <w:rPr>
                <w:rStyle w:val="CommentReference"/>
              </w:rPr>
              <w:commentReference w:id="45"/>
            </w:r>
          </w:p>
        </w:tc>
      </w:tr>
      <w:tr w:rsidR="00F52200" w14:paraId="43315343"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4678E8B" w14:textId="77777777" w:rsidR="00F52200" w:rsidRDefault="00C169AE">
            <w:pPr>
              <w:spacing w:before="60" w:after="60"/>
              <w:contextualSpacing w:val="0"/>
              <w:jc w:val="center"/>
            </w:pPr>
            <w:r>
              <w:rPr>
                <w:rFonts w:ascii="Arial" w:eastAsia="Arial" w:hAnsi="Arial" w:cs="Arial"/>
                <w:sz w:val="20"/>
                <w:szCs w:val="20"/>
              </w:rPr>
              <w:t>Send Full or Partial DD</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3D450EC" w14:textId="77777777" w:rsidR="00F52200" w:rsidRDefault="00C169AE">
            <w:pPr>
              <w:spacing w:before="60" w:after="60"/>
              <w:contextualSpacing w:val="0"/>
              <w:jc w:val="center"/>
            </w:pPr>
            <w:r>
              <w:rPr>
                <w:rFonts w:ascii="Arial" w:eastAsia="Arial" w:hAnsi="Arial" w:cs="Arial"/>
                <w:sz w:val="22"/>
                <w:szCs w:val="22"/>
              </w:rPr>
              <w:t>FULL</w:t>
            </w:r>
          </w:p>
        </w:tc>
      </w:tr>
      <w:tr w:rsidR="00F52200" w14:paraId="0AB8591B"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6540FE6" w14:textId="77777777" w:rsidR="00F52200" w:rsidRDefault="00C169AE">
            <w:pPr>
              <w:spacing w:before="60" w:after="60"/>
              <w:contextualSpacing w:val="0"/>
              <w:jc w:val="center"/>
            </w:pPr>
            <w:r>
              <w:rPr>
                <w:rFonts w:ascii="Arial" w:eastAsia="Arial" w:hAnsi="Arial" w:cs="Arial"/>
                <w:sz w:val="20"/>
                <w:szCs w:val="20"/>
              </w:rPr>
              <w:t>Update the Data Dictionary</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1F2CD3C" w14:textId="77777777" w:rsidR="00F52200" w:rsidRDefault="00C169AE">
            <w:pPr>
              <w:spacing w:before="60" w:after="60"/>
              <w:contextualSpacing w:val="0"/>
              <w:jc w:val="center"/>
            </w:pPr>
            <w:r>
              <w:rPr>
                <w:rFonts w:ascii="Arial" w:eastAsia="Arial" w:hAnsi="Arial" w:cs="Arial"/>
                <w:sz w:val="22"/>
                <w:szCs w:val="22"/>
              </w:rPr>
              <w:t>YES</w:t>
            </w:r>
          </w:p>
        </w:tc>
      </w:tr>
      <w:tr w:rsidR="00F52200" w14:paraId="19CE8DB3"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3F2045" w14:textId="77777777" w:rsidR="00F52200" w:rsidRDefault="00C169AE">
            <w:pPr>
              <w:spacing w:before="60" w:after="60"/>
              <w:contextualSpacing w:val="0"/>
              <w:jc w:val="center"/>
            </w:pPr>
            <w:r>
              <w:rPr>
                <w:rFonts w:ascii="Arial" w:eastAsia="Arial" w:hAnsi="Arial" w:cs="Arial"/>
                <w:sz w:val="20"/>
                <w:szCs w:val="20"/>
              </w:rPr>
              <w:t>Send Security Codes</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9C5F17F" w14:textId="38DA01B6" w:rsidR="00F52200" w:rsidRDefault="00DD395E">
            <w:pPr>
              <w:spacing w:before="60" w:after="60"/>
              <w:contextualSpacing w:val="0"/>
              <w:jc w:val="center"/>
            </w:pPr>
            <w:ins w:id="47" w:author="Department of Veterans Affairs" w:date="2017-03-07T09:08:00Z">
              <w:r>
                <w:rPr>
                  <w:rFonts w:ascii="Arial" w:eastAsia="Arial" w:hAnsi="Arial" w:cs="Arial"/>
                  <w:sz w:val="22"/>
                  <w:szCs w:val="22"/>
                </w:rPr>
                <w:t>NO</w:t>
              </w:r>
            </w:ins>
            <w:del w:id="48" w:author="Department of Veterans Affairs" w:date="2017-03-07T09:08:00Z">
              <w:r w:rsidR="00C169AE" w:rsidDel="00DD395E">
                <w:rPr>
                  <w:rFonts w:ascii="Arial" w:eastAsia="Arial" w:hAnsi="Arial" w:cs="Arial"/>
                  <w:sz w:val="22"/>
                  <w:szCs w:val="22"/>
                </w:rPr>
                <w:delText>YES</w:delText>
              </w:r>
            </w:del>
          </w:p>
        </w:tc>
      </w:tr>
      <w:tr w:rsidR="00F52200" w14:paraId="162F299F"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41EC978" w14:textId="77777777" w:rsidR="00F52200" w:rsidRDefault="00C169AE">
            <w:pPr>
              <w:spacing w:before="60" w:after="60"/>
              <w:contextualSpacing w:val="0"/>
              <w:jc w:val="center"/>
            </w:pPr>
            <w:r>
              <w:rPr>
                <w:rFonts w:ascii="Arial" w:eastAsia="Arial" w:hAnsi="Arial" w:cs="Arial"/>
                <w:sz w:val="20"/>
                <w:szCs w:val="20"/>
              </w:rPr>
              <w:t>Screen to Determine DD Update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23D856" w14:textId="77777777" w:rsidR="00F52200" w:rsidRDefault="00C169AE">
            <w:pPr>
              <w:spacing w:before="60" w:after="60"/>
              <w:contextualSpacing w:val="0"/>
              <w:jc w:val="center"/>
            </w:pPr>
            <w:r>
              <w:rPr>
                <w:rFonts w:ascii="Arial" w:eastAsia="Arial" w:hAnsi="Arial" w:cs="Arial"/>
                <w:sz w:val="22"/>
                <w:szCs w:val="22"/>
              </w:rPr>
              <w:t>n/a</w:t>
            </w:r>
          </w:p>
        </w:tc>
      </w:tr>
      <w:tr w:rsidR="00F52200" w14:paraId="6A44BDFC"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A5C6C17" w14:textId="77777777" w:rsidR="00F52200" w:rsidRDefault="00C169AE">
            <w:pPr>
              <w:spacing w:before="60" w:after="60"/>
              <w:contextualSpacing w:val="0"/>
              <w:jc w:val="center"/>
            </w:pPr>
            <w:r>
              <w:rPr>
                <w:rFonts w:ascii="Arial" w:eastAsia="Arial" w:hAnsi="Arial" w:cs="Arial"/>
                <w:sz w:val="20"/>
                <w:szCs w:val="20"/>
              </w:rPr>
              <w:t>Data Comes with File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AB7217" w14:textId="77777777" w:rsidR="00F52200" w:rsidRDefault="00C169AE">
            <w:pPr>
              <w:spacing w:before="60" w:after="60"/>
              <w:contextualSpacing w:val="0"/>
              <w:jc w:val="center"/>
            </w:pPr>
            <w:r>
              <w:rPr>
                <w:rFonts w:ascii="Arial" w:eastAsia="Arial" w:hAnsi="Arial" w:cs="Arial"/>
                <w:sz w:val="22"/>
                <w:szCs w:val="22"/>
              </w:rPr>
              <w:t>YES</w:t>
            </w:r>
          </w:p>
        </w:tc>
      </w:tr>
      <w:tr w:rsidR="00F52200" w14:paraId="72126FA9"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A396062" w14:textId="77777777" w:rsidR="00F52200" w:rsidRDefault="00C169AE">
            <w:pPr>
              <w:spacing w:before="60" w:after="60"/>
              <w:contextualSpacing w:val="0"/>
              <w:jc w:val="center"/>
            </w:pPr>
            <w:r>
              <w:rPr>
                <w:rFonts w:ascii="Arial" w:eastAsia="Arial" w:hAnsi="Arial" w:cs="Arial"/>
                <w:sz w:val="20"/>
                <w:szCs w:val="20"/>
              </w:rPr>
              <w:t>Site’s Data</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3388C3" w14:textId="77777777" w:rsidR="00F52200" w:rsidRDefault="00C169AE">
            <w:pPr>
              <w:spacing w:before="60" w:after="60"/>
              <w:contextualSpacing w:val="0"/>
              <w:jc w:val="center"/>
            </w:pPr>
            <w:r>
              <w:rPr>
                <w:rFonts w:ascii="Arial" w:eastAsia="Arial" w:hAnsi="Arial" w:cs="Arial"/>
                <w:sz w:val="22"/>
                <w:szCs w:val="22"/>
              </w:rPr>
              <w:t>OVERWRITE</w:t>
            </w:r>
          </w:p>
        </w:tc>
      </w:tr>
      <w:tr w:rsidR="00F52200" w14:paraId="60FC6310"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852A9E5" w14:textId="77777777" w:rsidR="00F52200" w:rsidRDefault="00C169AE">
            <w:pPr>
              <w:spacing w:before="60" w:after="60"/>
              <w:contextualSpacing w:val="0"/>
              <w:jc w:val="center"/>
            </w:pPr>
            <w:r>
              <w:rPr>
                <w:rFonts w:ascii="Arial" w:eastAsia="Arial" w:hAnsi="Arial" w:cs="Arial"/>
                <w:sz w:val="20"/>
                <w:szCs w:val="20"/>
              </w:rPr>
              <w:lastRenderedPageBreak/>
              <w:t>Resolve Pointers</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4C87A4" w14:textId="77777777" w:rsidR="00F52200" w:rsidRDefault="00C169AE">
            <w:pPr>
              <w:spacing w:before="60" w:after="60"/>
              <w:contextualSpacing w:val="0"/>
              <w:jc w:val="center"/>
            </w:pPr>
            <w:r>
              <w:rPr>
                <w:rFonts w:ascii="Arial" w:eastAsia="Arial" w:hAnsi="Arial" w:cs="Arial"/>
                <w:sz w:val="22"/>
                <w:szCs w:val="22"/>
              </w:rPr>
              <w:t>NO</w:t>
            </w:r>
          </w:p>
        </w:tc>
      </w:tr>
      <w:tr w:rsidR="00F52200" w14:paraId="116AE3E8"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D713766" w14:textId="77777777" w:rsidR="00F52200" w:rsidRDefault="00C169AE">
            <w:pPr>
              <w:spacing w:before="60" w:after="60"/>
              <w:contextualSpacing w:val="0"/>
              <w:jc w:val="center"/>
            </w:pPr>
            <w:r>
              <w:rPr>
                <w:rFonts w:ascii="Arial" w:eastAsia="Arial" w:hAnsi="Arial" w:cs="Arial"/>
                <w:sz w:val="20"/>
                <w:szCs w:val="20"/>
              </w:rPr>
              <w:t>May User Override Data Update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B67350D" w14:textId="77777777" w:rsidR="00F52200" w:rsidRDefault="00C169AE">
            <w:pPr>
              <w:spacing w:before="60" w:after="60"/>
              <w:contextualSpacing w:val="0"/>
              <w:jc w:val="center"/>
            </w:pPr>
            <w:r>
              <w:rPr>
                <w:rFonts w:ascii="Arial" w:eastAsia="Arial" w:hAnsi="Arial" w:cs="Arial"/>
                <w:sz w:val="22"/>
                <w:szCs w:val="22"/>
              </w:rPr>
              <w:t>NO</w:t>
            </w:r>
          </w:p>
        </w:tc>
      </w:tr>
      <w:tr w:rsidR="00F52200" w14:paraId="13CECEAD"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CB5E6E4" w14:textId="77777777" w:rsidR="00F52200" w:rsidRDefault="00C169AE">
            <w:pPr>
              <w:spacing w:before="60" w:after="60"/>
              <w:contextualSpacing w:val="0"/>
              <w:jc w:val="center"/>
            </w:pPr>
            <w:r>
              <w:rPr>
                <w:rFonts w:ascii="Arial" w:eastAsia="Arial" w:hAnsi="Arial" w:cs="Arial"/>
                <w:sz w:val="20"/>
                <w:szCs w:val="20"/>
              </w:rPr>
              <w:t>Data List</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96787B9" w14:textId="77777777" w:rsidR="00F52200" w:rsidRDefault="00C169AE">
            <w:pPr>
              <w:spacing w:before="60" w:after="60"/>
              <w:contextualSpacing w:val="0"/>
              <w:jc w:val="center"/>
            </w:pPr>
            <w:r>
              <w:rPr>
                <w:rFonts w:ascii="Arial" w:eastAsia="Arial" w:hAnsi="Arial" w:cs="Arial"/>
                <w:sz w:val="22"/>
                <w:szCs w:val="22"/>
              </w:rPr>
              <w:t>n/a</w:t>
            </w:r>
          </w:p>
        </w:tc>
      </w:tr>
      <w:tr w:rsidR="00F52200" w14:paraId="550B0594"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DB9018" w14:textId="77777777" w:rsidR="00F52200" w:rsidRDefault="00C169AE">
            <w:pPr>
              <w:spacing w:before="60" w:after="60"/>
              <w:contextualSpacing w:val="0"/>
              <w:jc w:val="center"/>
            </w:pPr>
            <w:r>
              <w:rPr>
                <w:rFonts w:ascii="Arial" w:eastAsia="Arial" w:hAnsi="Arial" w:cs="Arial"/>
                <w:sz w:val="20"/>
                <w:szCs w:val="20"/>
              </w:rPr>
              <w:t>Screen to Select Data</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33F357" w14:textId="77777777" w:rsidR="00F52200" w:rsidRDefault="00C169AE">
            <w:pPr>
              <w:spacing w:before="60" w:after="60"/>
              <w:contextualSpacing w:val="0"/>
              <w:jc w:val="center"/>
            </w:pPr>
            <w:r>
              <w:rPr>
                <w:rFonts w:ascii="Arial" w:eastAsia="Arial" w:hAnsi="Arial" w:cs="Arial"/>
                <w:sz w:val="22"/>
                <w:szCs w:val="22"/>
              </w:rPr>
              <w:t>n/a</w:t>
            </w:r>
          </w:p>
        </w:tc>
      </w:tr>
    </w:tbl>
    <w:p w14:paraId="22E1E8B7" w14:textId="77777777" w:rsidR="00F52200" w:rsidRDefault="00F52200">
      <w:pPr>
        <w:widowControl w:val="0"/>
      </w:pPr>
    </w:p>
    <w:p w14:paraId="4FA9882D" w14:textId="77777777" w:rsidR="00F52200" w:rsidRDefault="00F52200"/>
    <w:p w14:paraId="35D9FC11" w14:textId="77777777" w:rsidR="00F52200" w:rsidRDefault="00F52200"/>
    <w:p w14:paraId="06A7EA3A" w14:textId="77777777" w:rsidR="00F52200" w:rsidRDefault="00F52200"/>
    <w:tbl>
      <w:tblPr>
        <w:tblStyle w:val="a1"/>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F52200" w14:paraId="7ED380A9" w14:textId="77777777">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2D16292" w14:textId="77777777" w:rsidR="00F52200" w:rsidRDefault="00C169AE">
            <w:pPr>
              <w:spacing w:before="60" w:after="60"/>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BF8162" w14:textId="77777777" w:rsidR="00F52200" w:rsidRPr="00CD576D" w:rsidRDefault="00C169AE">
            <w:pPr>
              <w:spacing w:before="120" w:after="120"/>
              <w:contextualSpacing w:val="0"/>
              <w:jc w:val="center"/>
              <w:rPr>
                <w:rFonts w:ascii="Arial" w:hAnsi="Arial" w:cs="Arial"/>
                <w:sz w:val="22"/>
                <w:szCs w:val="22"/>
                <w:rPrChange w:id="49" w:author="Kelly, DeAnn" w:date="2016-11-17T09:25:00Z">
                  <w:rPr>
                    <w:rFonts w:ascii="Arial" w:hAnsi="Arial" w:cs="Arial"/>
                  </w:rPr>
                </w:rPrChange>
              </w:rPr>
            </w:pPr>
            <w:r w:rsidRPr="00CD576D">
              <w:rPr>
                <w:rFonts w:ascii="Arial" w:hAnsi="Arial" w:cs="Arial"/>
                <w:b/>
                <w:sz w:val="22"/>
                <w:szCs w:val="22"/>
                <w:rPrChange w:id="50" w:author="Kelly, DeAnn" w:date="2016-11-17T09:25:00Z">
                  <w:rPr>
                    <w:rFonts w:ascii="Arial" w:hAnsi="Arial" w:cs="Arial"/>
                    <w:b/>
                  </w:rPr>
                </w:rPrChange>
              </w:rPr>
              <w:t>BPS NCPDP CLARIFICATION CODES</w:t>
            </w:r>
          </w:p>
        </w:tc>
      </w:tr>
      <w:tr w:rsidR="00F52200" w14:paraId="35CF2AC7"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2FBE176" w14:textId="77777777" w:rsidR="00F52200" w:rsidRDefault="00C169AE">
            <w:pPr>
              <w:spacing w:before="60" w:after="60"/>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4052E54" w14:textId="77777777" w:rsidR="00F52200" w:rsidRDefault="00C169AE">
            <w:pPr>
              <w:spacing w:before="60" w:after="60"/>
              <w:contextualSpacing w:val="0"/>
              <w:jc w:val="center"/>
            </w:pPr>
            <w:r>
              <w:rPr>
                <w:rFonts w:ascii="Arial" w:eastAsia="Arial" w:hAnsi="Arial" w:cs="Arial"/>
                <w:sz w:val="22"/>
                <w:szCs w:val="22"/>
              </w:rPr>
              <w:t>FULL</w:t>
            </w:r>
          </w:p>
        </w:tc>
      </w:tr>
      <w:tr w:rsidR="00F52200" w14:paraId="5CC78F57"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7A8DB19" w14:textId="77777777" w:rsidR="00F52200" w:rsidRDefault="00C169AE">
            <w:pPr>
              <w:spacing w:before="60" w:after="60"/>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3EA40DF" w14:textId="77777777" w:rsidR="00F52200" w:rsidRDefault="00C169AE">
            <w:pPr>
              <w:spacing w:before="60" w:after="60"/>
              <w:contextualSpacing w:val="0"/>
              <w:jc w:val="center"/>
            </w:pPr>
            <w:r>
              <w:rPr>
                <w:rFonts w:ascii="Arial" w:eastAsia="Arial" w:hAnsi="Arial" w:cs="Arial"/>
                <w:sz w:val="22"/>
                <w:szCs w:val="22"/>
              </w:rPr>
              <w:t>YES</w:t>
            </w:r>
          </w:p>
        </w:tc>
      </w:tr>
      <w:tr w:rsidR="00F52200" w14:paraId="0B470053"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ED2DEC2" w14:textId="77777777" w:rsidR="00F52200" w:rsidRDefault="00C169AE">
            <w:pPr>
              <w:spacing w:before="60" w:after="60"/>
              <w:contextualSpacing w:val="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B8B6BB" w14:textId="1E8072EB" w:rsidR="00F52200" w:rsidRDefault="00DD395E">
            <w:pPr>
              <w:spacing w:before="60" w:after="60"/>
              <w:contextualSpacing w:val="0"/>
              <w:jc w:val="center"/>
            </w:pPr>
            <w:ins w:id="51" w:author="Department of Veterans Affairs" w:date="2017-03-07T09:09:00Z">
              <w:r>
                <w:rPr>
                  <w:rFonts w:ascii="Arial" w:eastAsia="Arial" w:hAnsi="Arial" w:cs="Arial"/>
                  <w:sz w:val="22"/>
                  <w:szCs w:val="22"/>
                </w:rPr>
                <w:t>NO</w:t>
              </w:r>
            </w:ins>
            <w:bookmarkStart w:id="52" w:name="_GoBack"/>
            <w:bookmarkEnd w:id="52"/>
            <w:del w:id="53" w:author="Department of Veterans Affairs" w:date="2017-03-07T09:09:00Z">
              <w:r w:rsidR="00C169AE" w:rsidDel="00DD395E">
                <w:rPr>
                  <w:rFonts w:ascii="Arial" w:eastAsia="Arial" w:hAnsi="Arial" w:cs="Arial"/>
                  <w:sz w:val="22"/>
                  <w:szCs w:val="22"/>
                </w:rPr>
                <w:delText>YES</w:delText>
              </w:r>
            </w:del>
          </w:p>
        </w:tc>
      </w:tr>
      <w:tr w:rsidR="00F52200" w14:paraId="6727875C"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DE42234" w14:textId="77777777" w:rsidR="00F52200" w:rsidRDefault="00C169AE">
            <w:pPr>
              <w:spacing w:before="60" w:after="60"/>
              <w:contextualSpacing w:val="0"/>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4010B9D" w14:textId="77777777" w:rsidR="00F52200" w:rsidRDefault="00C169AE">
            <w:pPr>
              <w:spacing w:before="60" w:after="60"/>
              <w:contextualSpacing w:val="0"/>
              <w:jc w:val="center"/>
            </w:pPr>
            <w:r>
              <w:rPr>
                <w:rFonts w:ascii="Arial" w:eastAsia="Arial" w:hAnsi="Arial" w:cs="Arial"/>
                <w:sz w:val="22"/>
                <w:szCs w:val="22"/>
              </w:rPr>
              <w:t>n/a</w:t>
            </w:r>
          </w:p>
        </w:tc>
      </w:tr>
      <w:tr w:rsidR="00F52200" w14:paraId="491F09C4"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280C20A" w14:textId="77777777" w:rsidR="00F52200" w:rsidRDefault="00C169AE">
            <w:pPr>
              <w:spacing w:before="60" w:after="60"/>
              <w:contextualSpacing w:val="0"/>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0A0EFDE" w14:textId="77777777" w:rsidR="00F52200" w:rsidRDefault="00C169AE">
            <w:pPr>
              <w:spacing w:before="60" w:after="60"/>
              <w:contextualSpacing w:val="0"/>
              <w:jc w:val="center"/>
            </w:pPr>
            <w:r>
              <w:rPr>
                <w:rFonts w:ascii="Arial" w:eastAsia="Arial" w:hAnsi="Arial" w:cs="Arial"/>
                <w:sz w:val="22"/>
                <w:szCs w:val="22"/>
              </w:rPr>
              <w:t>YES</w:t>
            </w:r>
          </w:p>
        </w:tc>
      </w:tr>
      <w:tr w:rsidR="00F52200" w14:paraId="030E1CBE"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6C6702E" w14:textId="77777777" w:rsidR="00F52200" w:rsidRDefault="00C169AE">
            <w:pPr>
              <w:spacing w:before="60" w:after="60"/>
              <w:contextualSpacing w:val="0"/>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5CA7598" w14:textId="77777777" w:rsidR="00F52200" w:rsidRDefault="00C169AE">
            <w:pPr>
              <w:spacing w:before="60" w:after="60"/>
              <w:contextualSpacing w:val="0"/>
              <w:jc w:val="center"/>
            </w:pPr>
            <w:r>
              <w:rPr>
                <w:rFonts w:ascii="Arial" w:eastAsia="Arial" w:hAnsi="Arial" w:cs="Arial"/>
                <w:sz w:val="22"/>
                <w:szCs w:val="22"/>
              </w:rPr>
              <w:t>OVERWRITE</w:t>
            </w:r>
          </w:p>
        </w:tc>
      </w:tr>
      <w:tr w:rsidR="00F52200" w14:paraId="4C427680"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F71544D" w14:textId="77777777" w:rsidR="00F52200" w:rsidRDefault="00C169AE">
            <w:pPr>
              <w:spacing w:before="60" w:after="60"/>
              <w:contextualSpacing w:val="0"/>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9BBFF6B" w14:textId="77777777" w:rsidR="00F52200" w:rsidRDefault="00C169AE">
            <w:pPr>
              <w:spacing w:before="60" w:after="60"/>
              <w:contextualSpacing w:val="0"/>
              <w:jc w:val="center"/>
            </w:pPr>
            <w:r>
              <w:rPr>
                <w:rFonts w:ascii="Arial" w:eastAsia="Arial" w:hAnsi="Arial" w:cs="Arial"/>
                <w:sz w:val="22"/>
                <w:szCs w:val="22"/>
              </w:rPr>
              <w:t>NO</w:t>
            </w:r>
          </w:p>
        </w:tc>
      </w:tr>
      <w:tr w:rsidR="00F52200" w14:paraId="6B6E6EFE"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CC8E30B" w14:textId="77777777" w:rsidR="00F52200" w:rsidRDefault="00C169AE">
            <w:pPr>
              <w:spacing w:before="60" w:after="60"/>
              <w:contextualSpacing w:val="0"/>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1BAEEF8" w14:textId="77777777" w:rsidR="00F52200" w:rsidRDefault="00C169AE">
            <w:pPr>
              <w:spacing w:before="60" w:after="60"/>
              <w:contextualSpacing w:val="0"/>
              <w:jc w:val="center"/>
            </w:pPr>
            <w:r>
              <w:rPr>
                <w:rFonts w:ascii="Arial" w:eastAsia="Arial" w:hAnsi="Arial" w:cs="Arial"/>
                <w:sz w:val="22"/>
                <w:szCs w:val="22"/>
              </w:rPr>
              <w:t>NO</w:t>
            </w:r>
          </w:p>
        </w:tc>
      </w:tr>
      <w:tr w:rsidR="00F52200" w14:paraId="110F97AB"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6A4EA62" w14:textId="77777777" w:rsidR="00F52200" w:rsidRDefault="00C169AE">
            <w:pPr>
              <w:spacing w:before="60" w:after="60"/>
              <w:contextualSpacing w:val="0"/>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FC0587C" w14:textId="77777777" w:rsidR="00F52200" w:rsidRDefault="00C169AE">
            <w:pPr>
              <w:spacing w:before="60" w:after="60"/>
              <w:contextualSpacing w:val="0"/>
              <w:jc w:val="center"/>
            </w:pPr>
            <w:r>
              <w:rPr>
                <w:rFonts w:ascii="Arial" w:eastAsia="Arial" w:hAnsi="Arial" w:cs="Arial"/>
                <w:sz w:val="22"/>
                <w:szCs w:val="22"/>
              </w:rPr>
              <w:t>n/a</w:t>
            </w:r>
          </w:p>
        </w:tc>
      </w:tr>
      <w:tr w:rsidR="00F52200" w14:paraId="64915DD0"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E3A3019" w14:textId="77777777" w:rsidR="00F52200" w:rsidRDefault="00C169AE">
            <w:pPr>
              <w:spacing w:before="60" w:after="60"/>
              <w:contextualSpacing w:val="0"/>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53F2AB" w14:textId="77777777" w:rsidR="00F52200" w:rsidRDefault="00C169AE">
            <w:pPr>
              <w:spacing w:before="60" w:after="60"/>
              <w:contextualSpacing w:val="0"/>
              <w:jc w:val="center"/>
            </w:pPr>
            <w:r>
              <w:rPr>
                <w:rFonts w:ascii="Arial" w:eastAsia="Arial" w:hAnsi="Arial" w:cs="Arial"/>
                <w:sz w:val="22"/>
                <w:szCs w:val="22"/>
              </w:rPr>
              <w:t>n/a</w:t>
            </w:r>
          </w:p>
        </w:tc>
      </w:tr>
    </w:tbl>
    <w:p w14:paraId="37C8F0A5" w14:textId="77777777" w:rsidR="00F52200" w:rsidRDefault="00F52200">
      <w:pPr>
        <w:spacing w:before="120" w:after="120"/>
      </w:pPr>
    </w:p>
    <w:p w14:paraId="32C4BBFD" w14:textId="77777777" w:rsidR="00F52200" w:rsidRDefault="00F52200"/>
    <w:p w14:paraId="406CAEC7" w14:textId="77777777" w:rsidR="00F52200" w:rsidRDefault="00F52200"/>
    <w:p w14:paraId="2479E847" w14:textId="77777777" w:rsidR="00F52200" w:rsidRDefault="00F52200"/>
    <w:sectPr w:rsidR="00F52200" w:rsidSect="00CC0FBF">
      <w:type w:val="continuous"/>
      <w:pgSz w:w="12240" w:h="15840"/>
      <w:pgMar w:top="1440" w:right="1440" w:bottom="1440" w:left="1440" w:header="0" w:footer="720" w:gutter="0"/>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5" w:author="Kelly, DeAnn" w:date="2016-11-17T09:26:00Z" w:initials="KD">
    <w:p w14:paraId="07788A24" w14:textId="77777777" w:rsidR="00CD576D" w:rsidRDefault="00CD576D">
      <w:pPr>
        <w:pStyle w:val="CommentText"/>
      </w:pPr>
      <w:r>
        <w:rPr>
          <w:rStyle w:val="CommentReference"/>
        </w:rPr>
        <w:annotationRef/>
      </w:r>
      <w:r>
        <w:t>Per VA standards, Table Headings are either Arial 10 or 11, and since you had right column above 11, I used Arial 11 here and the next column to maintain consistency.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788A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C54DB" w14:textId="77777777" w:rsidR="001722DF" w:rsidRDefault="001722DF">
      <w:r>
        <w:separator/>
      </w:r>
    </w:p>
  </w:endnote>
  <w:endnote w:type="continuationSeparator" w:id="0">
    <w:p w14:paraId="647A7F92" w14:textId="77777777" w:rsidR="001722DF" w:rsidRDefault="00172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238322"/>
      <w:docPartObj>
        <w:docPartGallery w:val="Page Numbers (Top of Page)"/>
        <w:docPartUnique/>
      </w:docPartObj>
    </w:sdtPr>
    <w:sdtEndPr>
      <w:rPr>
        <w:sz w:val="20"/>
        <w:szCs w:val="20"/>
      </w:rPr>
    </w:sdtEndPr>
    <w:sdtContent>
      <w:p w14:paraId="41047F25" w14:textId="77777777" w:rsidR="00CC73FE" w:rsidRPr="00060303" w:rsidRDefault="00CC73FE" w:rsidP="00CC73FE">
        <w:pPr>
          <w:pStyle w:val="Footer"/>
          <w:jc w:val="center"/>
          <w:rPr>
            <w:sz w:val="20"/>
            <w:szCs w:val="20"/>
            <w:rPrChange w:id="1" w:author="Kelly, DeAnn" w:date="2016-11-17T09:13:00Z">
              <w:rPr/>
            </w:rPrChange>
          </w:rPr>
        </w:pPr>
        <w:r w:rsidRPr="00060303">
          <w:rPr>
            <w:sz w:val="20"/>
            <w:szCs w:val="20"/>
            <w:rPrChange w:id="2" w:author="Kelly, DeAnn" w:date="2016-11-17T09:13:00Z">
              <w:rPr/>
            </w:rPrChange>
          </w:rPr>
          <w:t xml:space="preserve">Page </w:t>
        </w:r>
        <w:r w:rsidRPr="00060303">
          <w:rPr>
            <w:bCs/>
            <w:sz w:val="20"/>
            <w:szCs w:val="20"/>
            <w:rPrChange w:id="3" w:author="Kelly, DeAnn" w:date="2016-11-17T09:13:00Z">
              <w:rPr>
                <w:bCs/>
              </w:rPr>
            </w:rPrChange>
          </w:rPr>
          <w:fldChar w:fldCharType="begin"/>
        </w:r>
        <w:r w:rsidRPr="00060303">
          <w:rPr>
            <w:bCs/>
            <w:sz w:val="20"/>
            <w:szCs w:val="20"/>
            <w:rPrChange w:id="4" w:author="Kelly, DeAnn" w:date="2016-11-17T09:13:00Z">
              <w:rPr>
                <w:bCs/>
              </w:rPr>
            </w:rPrChange>
          </w:rPr>
          <w:instrText xml:space="preserve"> PAGE </w:instrText>
        </w:r>
        <w:r w:rsidRPr="00060303">
          <w:rPr>
            <w:bCs/>
            <w:sz w:val="20"/>
            <w:szCs w:val="20"/>
            <w:rPrChange w:id="5" w:author="Kelly, DeAnn" w:date="2016-11-17T09:13:00Z">
              <w:rPr>
                <w:bCs/>
              </w:rPr>
            </w:rPrChange>
          </w:rPr>
          <w:fldChar w:fldCharType="separate"/>
        </w:r>
        <w:r w:rsidR="00DD395E">
          <w:rPr>
            <w:bCs/>
            <w:noProof/>
            <w:sz w:val="20"/>
            <w:szCs w:val="20"/>
          </w:rPr>
          <w:t>5</w:t>
        </w:r>
        <w:r w:rsidRPr="00060303">
          <w:rPr>
            <w:bCs/>
            <w:sz w:val="20"/>
            <w:szCs w:val="20"/>
            <w:rPrChange w:id="6" w:author="Kelly, DeAnn" w:date="2016-11-17T09:13:00Z">
              <w:rPr>
                <w:bCs/>
              </w:rPr>
            </w:rPrChange>
          </w:rPr>
          <w:fldChar w:fldCharType="end"/>
        </w:r>
        <w:r w:rsidRPr="00060303">
          <w:rPr>
            <w:sz w:val="20"/>
            <w:szCs w:val="20"/>
            <w:rPrChange w:id="7" w:author="Kelly, DeAnn" w:date="2016-11-17T09:13:00Z">
              <w:rPr/>
            </w:rPrChange>
          </w:rPr>
          <w:t xml:space="preserve"> of </w:t>
        </w:r>
        <w:r w:rsidRPr="00060303">
          <w:rPr>
            <w:bCs/>
            <w:sz w:val="20"/>
            <w:szCs w:val="20"/>
            <w:rPrChange w:id="8" w:author="Kelly, DeAnn" w:date="2016-11-17T09:13:00Z">
              <w:rPr>
                <w:bCs/>
              </w:rPr>
            </w:rPrChange>
          </w:rPr>
          <w:fldChar w:fldCharType="begin"/>
        </w:r>
        <w:r w:rsidRPr="00060303">
          <w:rPr>
            <w:bCs/>
            <w:sz w:val="20"/>
            <w:szCs w:val="20"/>
            <w:rPrChange w:id="9" w:author="Kelly, DeAnn" w:date="2016-11-17T09:13:00Z">
              <w:rPr>
                <w:bCs/>
              </w:rPr>
            </w:rPrChange>
          </w:rPr>
          <w:instrText xml:space="preserve"> NUMPAGES  </w:instrText>
        </w:r>
        <w:r w:rsidRPr="00060303">
          <w:rPr>
            <w:bCs/>
            <w:sz w:val="20"/>
            <w:szCs w:val="20"/>
            <w:rPrChange w:id="10" w:author="Kelly, DeAnn" w:date="2016-11-17T09:13:00Z">
              <w:rPr>
                <w:bCs/>
              </w:rPr>
            </w:rPrChange>
          </w:rPr>
          <w:fldChar w:fldCharType="separate"/>
        </w:r>
        <w:r w:rsidR="00DD395E">
          <w:rPr>
            <w:bCs/>
            <w:noProof/>
            <w:sz w:val="20"/>
            <w:szCs w:val="20"/>
          </w:rPr>
          <w:t>6</w:t>
        </w:r>
        <w:r w:rsidRPr="00060303">
          <w:rPr>
            <w:bCs/>
            <w:sz w:val="20"/>
            <w:szCs w:val="20"/>
            <w:rPrChange w:id="11" w:author="Kelly, DeAnn" w:date="2016-11-17T09:13:00Z">
              <w:rPr>
                <w:bCs/>
              </w:rPr>
            </w:rPrChange>
          </w:rPr>
          <w:fldChar w:fldCharType="end"/>
        </w:r>
      </w:p>
    </w:sdtContent>
  </w:sdt>
  <w:p w14:paraId="648E9060" w14:textId="77777777" w:rsidR="005B1BDC" w:rsidRDefault="005B1B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EE2536" w14:textId="77777777" w:rsidR="001722DF" w:rsidRDefault="001722DF">
      <w:r>
        <w:separator/>
      </w:r>
    </w:p>
  </w:footnote>
  <w:footnote w:type="continuationSeparator" w:id="0">
    <w:p w14:paraId="4C134E7D" w14:textId="77777777" w:rsidR="001722DF" w:rsidRDefault="00172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E9726" w14:textId="77777777" w:rsidR="00CC0FBF" w:rsidRPr="005B1BDC" w:rsidRDefault="00CC0FBF" w:rsidP="00CC0FBF">
    <w:pPr>
      <w:tabs>
        <w:tab w:val="center" w:pos="4680"/>
        <w:tab w:val="right" w:pos="9360"/>
      </w:tabs>
      <w:spacing w:before="720"/>
    </w:pPr>
    <w:r>
      <w:rPr>
        <w:sz w:val="20"/>
        <w:szCs w:val="20"/>
      </w:rPr>
      <w:t>MCCF EDI TAS TSRX-1 Design Document</w:t>
    </w:r>
  </w:p>
  <w:p w14:paraId="29497315" w14:textId="77777777" w:rsidR="00F52200" w:rsidRPr="00CC0FBF" w:rsidRDefault="00F52200" w:rsidP="00CC0F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5437"/>
    <w:multiLevelType w:val="multilevel"/>
    <w:tmpl w:val="3386F67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nsid w:val="46AE453C"/>
    <w:multiLevelType w:val="multilevel"/>
    <w:tmpl w:val="B5C0FB8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nsid w:val="5FB209EA"/>
    <w:multiLevelType w:val="multilevel"/>
    <w:tmpl w:val="28C6B84A"/>
    <w:lvl w:ilvl="0">
      <w:start w:val="1"/>
      <w:numFmt w:val="bullet"/>
      <w:lvlText w:val="•"/>
      <w:lvlJc w:val="left"/>
      <w:pPr>
        <w:ind w:left="720" w:firstLine="1080"/>
      </w:pPr>
      <w:rPr>
        <w:rFonts w:ascii="Arial" w:eastAsia="Arial" w:hAnsi="Arial" w:cs="Arial"/>
        <w:b w:val="0"/>
        <w:i w:val="0"/>
        <w:smallCaps w:val="0"/>
        <w:strike w:val="0"/>
        <w:vertAlign w:val="baseline"/>
      </w:rPr>
    </w:lvl>
    <w:lvl w:ilvl="1">
      <w:start w:val="1"/>
      <w:numFmt w:val="bullet"/>
      <w:lvlText w:val="o"/>
      <w:lvlJc w:val="left"/>
      <w:pPr>
        <w:ind w:left="1440" w:firstLine="2520"/>
      </w:pPr>
      <w:rPr>
        <w:rFonts w:ascii="Arial" w:eastAsia="Arial" w:hAnsi="Arial" w:cs="Arial"/>
        <w:b w:val="0"/>
        <w:i w:val="0"/>
        <w:smallCaps w:val="0"/>
        <w:strike w:val="0"/>
        <w:vertAlign w:val="baseline"/>
      </w:rPr>
    </w:lvl>
    <w:lvl w:ilvl="2">
      <w:start w:val="1"/>
      <w:numFmt w:val="bullet"/>
      <w:lvlText w:val="▪"/>
      <w:lvlJc w:val="left"/>
      <w:pPr>
        <w:ind w:left="2160" w:firstLine="3960"/>
      </w:pPr>
      <w:rPr>
        <w:rFonts w:ascii="Arial" w:eastAsia="Arial" w:hAnsi="Arial" w:cs="Arial"/>
        <w:b w:val="0"/>
        <w:i w:val="0"/>
        <w:smallCaps w:val="0"/>
        <w:strike w:val="0"/>
        <w:vertAlign w:val="baseline"/>
      </w:rPr>
    </w:lvl>
    <w:lvl w:ilvl="3">
      <w:start w:val="1"/>
      <w:numFmt w:val="bullet"/>
      <w:lvlText w:val="•"/>
      <w:lvlJc w:val="left"/>
      <w:pPr>
        <w:ind w:left="2880" w:firstLine="5400"/>
      </w:pPr>
      <w:rPr>
        <w:rFonts w:ascii="Arial" w:eastAsia="Arial" w:hAnsi="Arial" w:cs="Arial"/>
        <w:b w:val="0"/>
        <w:i w:val="0"/>
        <w:smallCaps w:val="0"/>
        <w:strike w:val="0"/>
        <w:vertAlign w:val="baseline"/>
      </w:rPr>
    </w:lvl>
    <w:lvl w:ilvl="4">
      <w:start w:val="1"/>
      <w:numFmt w:val="bullet"/>
      <w:lvlText w:val="o"/>
      <w:lvlJc w:val="left"/>
      <w:pPr>
        <w:ind w:left="3600" w:firstLine="6840"/>
      </w:pPr>
      <w:rPr>
        <w:rFonts w:ascii="Arial" w:eastAsia="Arial" w:hAnsi="Arial" w:cs="Arial"/>
        <w:b w:val="0"/>
        <w:i w:val="0"/>
        <w:smallCaps w:val="0"/>
        <w:strike w:val="0"/>
        <w:vertAlign w:val="baseline"/>
      </w:rPr>
    </w:lvl>
    <w:lvl w:ilvl="5">
      <w:start w:val="1"/>
      <w:numFmt w:val="bullet"/>
      <w:lvlText w:val="▪"/>
      <w:lvlJc w:val="left"/>
      <w:pPr>
        <w:ind w:left="4320" w:firstLine="8280"/>
      </w:pPr>
      <w:rPr>
        <w:rFonts w:ascii="Arial" w:eastAsia="Arial" w:hAnsi="Arial" w:cs="Arial"/>
        <w:b w:val="0"/>
        <w:i w:val="0"/>
        <w:smallCaps w:val="0"/>
        <w:strike w:val="0"/>
        <w:vertAlign w:val="baseline"/>
      </w:rPr>
    </w:lvl>
    <w:lvl w:ilvl="6">
      <w:start w:val="1"/>
      <w:numFmt w:val="bullet"/>
      <w:lvlText w:val="•"/>
      <w:lvlJc w:val="left"/>
      <w:pPr>
        <w:ind w:left="5040" w:firstLine="9720"/>
      </w:pPr>
      <w:rPr>
        <w:rFonts w:ascii="Arial" w:eastAsia="Arial" w:hAnsi="Arial" w:cs="Arial"/>
        <w:b w:val="0"/>
        <w:i w:val="0"/>
        <w:smallCaps w:val="0"/>
        <w:strike w:val="0"/>
        <w:vertAlign w:val="baseline"/>
      </w:rPr>
    </w:lvl>
    <w:lvl w:ilvl="7">
      <w:start w:val="1"/>
      <w:numFmt w:val="bullet"/>
      <w:lvlText w:val="o"/>
      <w:lvlJc w:val="left"/>
      <w:pPr>
        <w:ind w:left="5760" w:firstLine="11160"/>
      </w:pPr>
      <w:rPr>
        <w:rFonts w:ascii="Arial" w:eastAsia="Arial" w:hAnsi="Arial" w:cs="Arial"/>
        <w:b w:val="0"/>
        <w:i w:val="0"/>
        <w:smallCaps w:val="0"/>
        <w:strike w:val="0"/>
        <w:vertAlign w:val="baseline"/>
      </w:rPr>
    </w:lvl>
    <w:lvl w:ilvl="8">
      <w:start w:val="1"/>
      <w:numFmt w:val="bullet"/>
      <w:lvlText w:val="▪"/>
      <w:lvlJc w:val="left"/>
      <w:pPr>
        <w:ind w:left="6480" w:firstLine="12600"/>
      </w:pPr>
      <w:rPr>
        <w:rFonts w:ascii="Arial" w:eastAsia="Arial" w:hAnsi="Arial" w:cs="Arial"/>
        <w:b w:val="0"/>
        <w:i w:val="0"/>
        <w:smallCaps w:val="0"/>
        <w:strike w:val="0"/>
        <w:vertAlign w:val="baseline"/>
      </w:rPr>
    </w:lvl>
  </w:abstractNum>
  <w:abstractNum w:abstractNumId="3">
    <w:nsid w:val="728D4978"/>
    <w:multiLevelType w:val="multilevel"/>
    <w:tmpl w:val="63562F6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
    <w:nsid w:val="763E7435"/>
    <w:multiLevelType w:val="hybridMultilevel"/>
    <w:tmpl w:val="54C22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968DE4">
      <w:numFmt w:val="bullet"/>
      <w:lvlText w:val="•"/>
      <w:lvlJc w:val="left"/>
      <w:pPr>
        <w:ind w:left="2520" w:hanging="72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F52200"/>
    <w:rsid w:val="000009DB"/>
    <w:rsid w:val="00060303"/>
    <w:rsid w:val="000D006D"/>
    <w:rsid w:val="000E0F7B"/>
    <w:rsid w:val="001722DF"/>
    <w:rsid w:val="00243AD9"/>
    <w:rsid w:val="00330975"/>
    <w:rsid w:val="003817FF"/>
    <w:rsid w:val="003E526C"/>
    <w:rsid w:val="0044036A"/>
    <w:rsid w:val="00515242"/>
    <w:rsid w:val="005B1BDC"/>
    <w:rsid w:val="005F52DA"/>
    <w:rsid w:val="006E6F13"/>
    <w:rsid w:val="007B7F50"/>
    <w:rsid w:val="008421A6"/>
    <w:rsid w:val="00865F96"/>
    <w:rsid w:val="00A848A7"/>
    <w:rsid w:val="00AE2D3D"/>
    <w:rsid w:val="00C169AE"/>
    <w:rsid w:val="00CC0FBF"/>
    <w:rsid w:val="00CC73FE"/>
    <w:rsid w:val="00CD576D"/>
    <w:rsid w:val="00D13936"/>
    <w:rsid w:val="00D301E3"/>
    <w:rsid w:val="00DD395E"/>
    <w:rsid w:val="00DF151C"/>
    <w:rsid w:val="00E07110"/>
    <w:rsid w:val="00E602F1"/>
    <w:rsid w:val="00F00615"/>
    <w:rsid w:val="00F52200"/>
    <w:rsid w:val="00FC6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59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43AD9"/>
    <w:rPr>
      <w:rFonts w:ascii="Tahoma" w:hAnsi="Tahoma" w:cs="Tahoma"/>
      <w:sz w:val="16"/>
      <w:szCs w:val="16"/>
    </w:rPr>
  </w:style>
  <w:style w:type="character" w:customStyle="1" w:styleId="BalloonTextChar">
    <w:name w:val="Balloon Text Char"/>
    <w:basedOn w:val="DefaultParagraphFont"/>
    <w:link w:val="BalloonText"/>
    <w:uiPriority w:val="99"/>
    <w:semiHidden/>
    <w:rsid w:val="00243AD9"/>
    <w:rPr>
      <w:rFonts w:ascii="Tahoma" w:hAnsi="Tahoma" w:cs="Tahoma"/>
      <w:sz w:val="16"/>
      <w:szCs w:val="16"/>
    </w:rPr>
  </w:style>
  <w:style w:type="paragraph" w:styleId="BodyText">
    <w:name w:val="Body Text"/>
    <w:basedOn w:val="Normal"/>
    <w:link w:val="BodyTextChar"/>
    <w:rsid w:val="00E07110"/>
    <w:pPr>
      <w:suppressAutoHyphens/>
      <w:spacing w:before="100" w:after="100"/>
    </w:pPr>
    <w:rPr>
      <w:rFonts w:ascii="Calibri" w:hAnsi="Calibri"/>
      <w:color w:val="auto"/>
      <w:lang w:eastAsia="ar-SA"/>
    </w:rPr>
  </w:style>
  <w:style w:type="character" w:customStyle="1" w:styleId="BodyTextChar">
    <w:name w:val="Body Text Char"/>
    <w:basedOn w:val="DefaultParagraphFont"/>
    <w:link w:val="BodyText"/>
    <w:rsid w:val="00E07110"/>
    <w:rPr>
      <w:rFonts w:ascii="Calibri" w:hAnsi="Calibri"/>
      <w:color w:val="auto"/>
      <w:lang w:eastAsia="ar-SA"/>
    </w:rPr>
  </w:style>
  <w:style w:type="paragraph" w:styleId="ListParagraph">
    <w:name w:val="List Paragraph"/>
    <w:basedOn w:val="Normal"/>
    <w:uiPriority w:val="34"/>
    <w:qFormat/>
    <w:rsid w:val="00E07110"/>
    <w:pPr>
      <w:spacing w:after="200" w:line="276" w:lineRule="auto"/>
      <w:ind w:left="720"/>
      <w:contextualSpacing/>
    </w:pPr>
    <w:rPr>
      <w:rFonts w:asciiTheme="minorHAnsi" w:eastAsiaTheme="minorEastAsia" w:hAnsiTheme="minorHAnsi" w:cstheme="minorBidi"/>
      <w:color w:val="auto"/>
      <w:sz w:val="22"/>
      <w:szCs w:val="22"/>
    </w:rPr>
  </w:style>
  <w:style w:type="paragraph" w:styleId="Header">
    <w:name w:val="header"/>
    <w:basedOn w:val="Normal"/>
    <w:link w:val="HeaderChar"/>
    <w:uiPriority w:val="99"/>
    <w:unhideWhenUsed/>
    <w:rsid w:val="005B1BDC"/>
    <w:pPr>
      <w:tabs>
        <w:tab w:val="center" w:pos="4680"/>
        <w:tab w:val="right" w:pos="9360"/>
      </w:tabs>
    </w:pPr>
  </w:style>
  <w:style w:type="character" w:customStyle="1" w:styleId="HeaderChar">
    <w:name w:val="Header Char"/>
    <w:basedOn w:val="DefaultParagraphFont"/>
    <w:link w:val="Header"/>
    <w:uiPriority w:val="99"/>
    <w:rsid w:val="005B1BDC"/>
  </w:style>
  <w:style w:type="paragraph" w:styleId="Footer">
    <w:name w:val="footer"/>
    <w:basedOn w:val="Normal"/>
    <w:link w:val="FooterChar"/>
    <w:uiPriority w:val="99"/>
    <w:unhideWhenUsed/>
    <w:rsid w:val="005B1BDC"/>
    <w:pPr>
      <w:tabs>
        <w:tab w:val="center" w:pos="4680"/>
        <w:tab w:val="right" w:pos="9360"/>
      </w:tabs>
    </w:pPr>
  </w:style>
  <w:style w:type="character" w:customStyle="1" w:styleId="FooterChar">
    <w:name w:val="Footer Char"/>
    <w:basedOn w:val="DefaultParagraphFont"/>
    <w:link w:val="Footer"/>
    <w:uiPriority w:val="99"/>
    <w:rsid w:val="005B1BDC"/>
  </w:style>
  <w:style w:type="character" w:styleId="CommentReference">
    <w:name w:val="annotation reference"/>
    <w:basedOn w:val="DefaultParagraphFont"/>
    <w:uiPriority w:val="99"/>
    <w:semiHidden/>
    <w:unhideWhenUsed/>
    <w:rsid w:val="00CD576D"/>
    <w:rPr>
      <w:sz w:val="16"/>
      <w:szCs w:val="16"/>
    </w:rPr>
  </w:style>
  <w:style w:type="paragraph" w:styleId="CommentText">
    <w:name w:val="annotation text"/>
    <w:basedOn w:val="Normal"/>
    <w:link w:val="CommentTextChar"/>
    <w:uiPriority w:val="99"/>
    <w:semiHidden/>
    <w:unhideWhenUsed/>
    <w:rsid w:val="00CD576D"/>
    <w:rPr>
      <w:sz w:val="20"/>
      <w:szCs w:val="20"/>
    </w:rPr>
  </w:style>
  <w:style w:type="character" w:customStyle="1" w:styleId="CommentTextChar">
    <w:name w:val="Comment Text Char"/>
    <w:basedOn w:val="DefaultParagraphFont"/>
    <w:link w:val="CommentText"/>
    <w:uiPriority w:val="99"/>
    <w:semiHidden/>
    <w:rsid w:val="00CD576D"/>
    <w:rPr>
      <w:sz w:val="20"/>
      <w:szCs w:val="20"/>
    </w:rPr>
  </w:style>
  <w:style w:type="paragraph" w:styleId="CommentSubject">
    <w:name w:val="annotation subject"/>
    <w:basedOn w:val="CommentText"/>
    <w:next w:val="CommentText"/>
    <w:link w:val="CommentSubjectChar"/>
    <w:uiPriority w:val="99"/>
    <w:semiHidden/>
    <w:unhideWhenUsed/>
    <w:rsid w:val="00CD576D"/>
    <w:rPr>
      <w:b/>
      <w:bCs/>
    </w:rPr>
  </w:style>
  <w:style w:type="character" w:customStyle="1" w:styleId="CommentSubjectChar">
    <w:name w:val="Comment Subject Char"/>
    <w:basedOn w:val="CommentTextChar"/>
    <w:link w:val="CommentSubject"/>
    <w:uiPriority w:val="99"/>
    <w:semiHidden/>
    <w:rsid w:val="00CD576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43AD9"/>
    <w:rPr>
      <w:rFonts w:ascii="Tahoma" w:hAnsi="Tahoma" w:cs="Tahoma"/>
      <w:sz w:val="16"/>
      <w:szCs w:val="16"/>
    </w:rPr>
  </w:style>
  <w:style w:type="character" w:customStyle="1" w:styleId="BalloonTextChar">
    <w:name w:val="Balloon Text Char"/>
    <w:basedOn w:val="DefaultParagraphFont"/>
    <w:link w:val="BalloonText"/>
    <w:uiPriority w:val="99"/>
    <w:semiHidden/>
    <w:rsid w:val="00243AD9"/>
    <w:rPr>
      <w:rFonts w:ascii="Tahoma" w:hAnsi="Tahoma" w:cs="Tahoma"/>
      <w:sz w:val="16"/>
      <w:szCs w:val="16"/>
    </w:rPr>
  </w:style>
  <w:style w:type="paragraph" w:styleId="BodyText">
    <w:name w:val="Body Text"/>
    <w:basedOn w:val="Normal"/>
    <w:link w:val="BodyTextChar"/>
    <w:rsid w:val="00E07110"/>
    <w:pPr>
      <w:suppressAutoHyphens/>
      <w:spacing w:before="100" w:after="100"/>
    </w:pPr>
    <w:rPr>
      <w:rFonts w:ascii="Calibri" w:hAnsi="Calibri"/>
      <w:color w:val="auto"/>
      <w:lang w:eastAsia="ar-SA"/>
    </w:rPr>
  </w:style>
  <w:style w:type="character" w:customStyle="1" w:styleId="BodyTextChar">
    <w:name w:val="Body Text Char"/>
    <w:basedOn w:val="DefaultParagraphFont"/>
    <w:link w:val="BodyText"/>
    <w:rsid w:val="00E07110"/>
    <w:rPr>
      <w:rFonts w:ascii="Calibri" w:hAnsi="Calibri"/>
      <w:color w:val="auto"/>
      <w:lang w:eastAsia="ar-SA"/>
    </w:rPr>
  </w:style>
  <w:style w:type="paragraph" w:styleId="ListParagraph">
    <w:name w:val="List Paragraph"/>
    <w:basedOn w:val="Normal"/>
    <w:uiPriority w:val="34"/>
    <w:qFormat/>
    <w:rsid w:val="00E07110"/>
    <w:pPr>
      <w:spacing w:after="200" w:line="276" w:lineRule="auto"/>
      <w:ind w:left="720"/>
      <w:contextualSpacing/>
    </w:pPr>
    <w:rPr>
      <w:rFonts w:asciiTheme="minorHAnsi" w:eastAsiaTheme="minorEastAsia" w:hAnsiTheme="minorHAnsi" w:cstheme="minorBidi"/>
      <w:color w:val="auto"/>
      <w:sz w:val="22"/>
      <w:szCs w:val="22"/>
    </w:rPr>
  </w:style>
  <w:style w:type="paragraph" w:styleId="Header">
    <w:name w:val="header"/>
    <w:basedOn w:val="Normal"/>
    <w:link w:val="HeaderChar"/>
    <w:uiPriority w:val="99"/>
    <w:unhideWhenUsed/>
    <w:rsid w:val="005B1BDC"/>
    <w:pPr>
      <w:tabs>
        <w:tab w:val="center" w:pos="4680"/>
        <w:tab w:val="right" w:pos="9360"/>
      </w:tabs>
    </w:pPr>
  </w:style>
  <w:style w:type="character" w:customStyle="1" w:styleId="HeaderChar">
    <w:name w:val="Header Char"/>
    <w:basedOn w:val="DefaultParagraphFont"/>
    <w:link w:val="Header"/>
    <w:uiPriority w:val="99"/>
    <w:rsid w:val="005B1BDC"/>
  </w:style>
  <w:style w:type="paragraph" w:styleId="Footer">
    <w:name w:val="footer"/>
    <w:basedOn w:val="Normal"/>
    <w:link w:val="FooterChar"/>
    <w:uiPriority w:val="99"/>
    <w:unhideWhenUsed/>
    <w:rsid w:val="005B1BDC"/>
    <w:pPr>
      <w:tabs>
        <w:tab w:val="center" w:pos="4680"/>
        <w:tab w:val="right" w:pos="9360"/>
      </w:tabs>
    </w:pPr>
  </w:style>
  <w:style w:type="character" w:customStyle="1" w:styleId="FooterChar">
    <w:name w:val="Footer Char"/>
    <w:basedOn w:val="DefaultParagraphFont"/>
    <w:link w:val="Footer"/>
    <w:uiPriority w:val="99"/>
    <w:rsid w:val="005B1BDC"/>
  </w:style>
  <w:style w:type="character" w:styleId="CommentReference">
    <w:name w:val="annotation reference"/>
    <w:basedOn w:val="DefaultParagraphFont"/>
    <w:uiPriority w:val="99"/>
    <w:semiHidden/>
    <w:unhideWhenUsed/>
    <w:rsid w:val="00CD576D"/>
    <w:rPr>
      <w:sz w:val="16"/>
      <w:szCs w:val="16"/>
    </w:rPr>
  </w:style>
  <w:style w:type="paragraph" w:styleId="CommentText">
    <w:name w:val="annotation text"/>
    <w:basedOn w:val="Normal"/>
    <w:link w:val="CommentTextChar"/>
    <w:uiPriority w:val="99"/>
    <w:semiHidden/>
    <w:unhideWhenUsed/>
    <w:rsid w:val="00CD576D"/>
    <w:rPr>
      <w:sz w:val="20"/>
      <w:szCs w:val="20"/>
    </w:rPr>
  </w:style>
  <w:style w:type="character" w:customStyle="1" w:styleId="CommentTextChar">
    <w:name w:val="Comment Text Char"/>
    <w:basedOn w:val="DefaultParagraphFont"/>
    <w:link w:val="CommentText"/>
    <w:uiPriority w:val="99"/>
    <w:semiHidden/>
    <w:rsid w:val="00CD576D"/>
    <w:rPr>
      <w:sz w:val="20"/>
      <w:szCs w:val="20"/>
    </w:rPr>
  </w:style>
  <w:style w:type="paragraph" w:styleId="CommentSubject">
    <w:name w:val="annotation subject"/>
    <w:basedOn w:val="CommentText"/>
    <w:next w:val="CommentText"/>
    <w:link w:val="CommentSubjectChar"/>
    <w:uiPriority w:val="99"/>
    <w:semiHidden/>
    <w:unhideWhenUsed/>
    <w:rsid w:val="00CD576D"/>
    <w:rPr>
      <w:b/>
      <w:bCs/>
    </w:rPr>
  </w:style>
  <w:style w:type="character" w:customStyle="1" w:styleId="CommentSubjectChar">
    <w:name w:val="Comment Subject Char"/>
    <w:basedOn w:val="CommentTextChar"/>
    <w:link w:val="CommentSubject"/>
    <w:uiPriority w:val="99"/>
    <w:semiHidden/>
    <w:rsid w:val="00CD57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205676">
      <w:bodyDiv w:val="1"/>
      <w:marLeft w:val="0"/>
      <w:marRight w:val="0"/>
      <w:marTop w:val="0"/>
      <w:marBottom w:val="0"/>
      <w:divBdr>
        <w:top w:val="none" w:sz="0" w:space="0" w:color="auto"/>
        <w:left w:val="none" w:sz="0" w:space="0" w:color="auto"/>
        <w:bottom w:val="none" w:sz="0" w:space="0" w:color="auto"/>
        <w:right w:val="none" w:sz="0" w:space="0" w:color="auto"/>
      </w:divBdr>
    </w:div>
    <w:div w:id="843321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1287</Words>
  <Characters>7339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Dawson, Mark (LongView)</dc:creator>
  <cp:lastModifiedBy>Department of Veterans Affairs</cp:lastModifiedBy>
  <cp:revision>4</cp:revision>
  <cp:lastPrinted>2016-11-16T21:52:00Z</cp:lastPrinted>
  <dcterms:created xsi:type="dcterms:W3CDTF">2017-03-01T12:39:00Z</dcterms:created>
  <dcterms:modified xsi:type="dcterms:W3CDTF">2017-03-07T14:10:00Z</dcterms:modified>
</cp:coreProperties>
</file>